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72F98" w14:textId="77777777" w:rsidR="004F3429" w:rsidRDefault="00F365F1">
      <w:pPr>
        <w:spacing w:after="0" w:line="259" w:lineRule="auto"/>
        <w:ind w:left="-626" w:right="0" w:firstLine="0"/>
        <w:jc w:val="left"/>
      </w:pPr>
      <w:r>
        <w:rPr>
          <w:rFonts w:ascii="Calibri" w:eastAsia="Calibri" w:hAnsi="Calibri" w:cs="Calibri"/>
          <w:noProof/>
        </w:rPr>
        <mc:AlternateContent>
          <mc:Choice Requires="wpg">
            <w:drawing>
              <wp:inline distT="0" distB="0" distL="0" distR="0" wp14:anchorId="7E974F07" wp14:editId="0DBFB45C">
                <wp:extent cx="1736725" cy="466234"/>
                <wp:effectExtent l="0" t="0" r="0" b="0"/>
                <wp:docPr id="8320" name="Group 8320"/>
                <wp:cNvGraphicFramePr/>
                <a:graphic xmlns:a="http://schemas.openxmlformats.org/drawingml/2006/main">
                  <a:graphicData uri="http://schemas.microsoft.com/office/word/2010/wordprocessingGroup">
                    <wpg:wgp>
                      <wpg:cNvGrpSpPr/>
                      <wpg:grpSpPr>
                        <a:xfrm>
                          <a:off x="0" y="0"/>
                          <a:ext cx="1736725" cy="466234"/>
                          <a:chOff x="0" y="0"/>
                          <a:chExt cx="1736725" cy="466234"/>
                        </a:xfrm>
                      </wpg:grpSpPr>
                      <wps:wsp>
                        <wps:cNvPr id="6" name="Rectangle 6"/>
                        <wps:cNvSpPr/>
                        <wps:spPr>
                          <a:xfrm>
                            <a:off x="312471" y="326207"/>
                            <a:ext cx="42059" cy="186236"/>
                          </a:xfrm>
                          <a:prstGeom prst="rect">
                            <a:avLst/>
                          </a:prstGeom>
                          <a:ln>
                            <a:noFill/>
                          </a:ln>
                        </wps:spPr>
                        <wps:txbx>
                          <w:txbxContent>
                            <w:p w14:paraId="0113C60C" w14:textId="77777777" w:rsidR="004F3429" w:rsidRDefault="00F365F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7" name="Rectangle 7"/>
                        <wps:cNvSpPr/>
                        <wps:spPr>
                          <a:xfrm>
                            <a:off x="903732" y="282011"/>
                            <a:ext cx="42059" cy="186236"/>
                          </a:xfrm>
                          <a:prstGeom prst="rect">
                            <a:avLst/>
                          </a:prstGeom>
                          <a:ln>
                            <a:noFill/>
                          </a:ln>
                        </wps:spPr>
                        <wps:txbx>
                          <w:txbxContent>
                            <w:p w14:paraId="411986C3" w14:textId="77777777" w:rsidR="004F3429" w:rsidRDefault="00F365F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8" name="Rectangle 8"/>
                        <wps:cNvSpPr/>
                        <wps:spPr>
                          <a:xfrm>
                            <a:off x="1007364" y="268295"/>
                            <a:ext cx="42059" cy="186236"/>
                          </a:xfrm>
                          <a:prstGeom prst="rect">
                            <a:avLst/>
                          </a:prstGeom>
                          <a:ln>
                            <a:noFill/>
                          </a:ln>
                        </wps:spPr>
                        <wps:txbx>
                          <w:txbxContent>
                            <w:p w14:paraId="26672CA5" w14:textId="77777777" w:rsidR="004F3429" w:rsidRDefault="00F365F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9" name="Rectangle 9"/>
                        <wps:cNvSpPr/>
                        <wps:spPr>
                          <a:xfrm>
                            <a:off x="1110996" y="268295"/>
                            <a:ext cx="42059" cy="186236"/>
                          </a:xfrm>
                          <a:prstGeom prst="rect">
                            <a:avLst/>
                          </a:prstGeom>
                          <a:ln>
                            <a:noFill/>
                          </a:ln>
                        </wps:spPr>
                        <wps:txbx>
                          <w:txbxContent>
                            <w:p w14:paraId="2EDF22D5" w14:textId="77777777" w:rsidR="004F3429" w:rsidRDefault="00F365F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0" name="Rectangle 10"/>
                        <wps:cNvSpPr/>
                        <wps:spPr>
                          <a:xfrm>
                            <a:off x="1214628" y="268295"/>
                            <a:ext cx="42059" cy="186236"/>
                          </a:xfrm>
                          <a:prstGeom prst="rect">
                            <a:avLst/>
                          </a:prstGeom>
                          <a:ln>
                            <a:noFill/>
                          </a:ln>
                        </wps:spPr>
                        <wps:txbx>
                          <w:txbxContent>
                            <w:p w14:paraId="07B16FB5" w14:textId="77777777" w:rsidR="004F3429" w:rsidRDefault="00F365F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11" name="Rectangle 11"/>
                        <wps:cNvSpPr/>
                        <wps:spPr>
                          <a:xfrm>
                            <a:off x="1467612" y="275916"/>
                            <a:ext cx="42059" cy="186236"/>
                          </a:xfrm>
                          <a:prstGeom prst="rect">
                            <a:avLst/>
                          </a:prstGeom>
                          <a:ln>
                            <a:noFill/>
                          </a:ln>
                        </wps:spPr>
                        <wps:txbx>
                          <w:txbxContent>
                            <w:p w14:paraId="3D98264B" w14:textId="77777777" w:rsidR="004F3429" w:rsidRDefault="00F365F1">
                              <w:pPr>
                                <w:spacing w:after="160" w:line="259" w:lineRule="auto"/>
                                <w:ind w:left="0" w:right="0" w:firstLine="0"/>
                                <w:jc w:val="left"/>
                              </w:pPr>
                              <w:r>
                                <w:rPr>
                                  <w:rFonts w:ascii="Times New Roman" w:eastAsia="Times New Roman" w:hAnsi="Times New Roman" w:cs="Times New Roman"/>
                                  <w:sz w:val="20"/>
                                </w:rPr>
                                <w:t xml:space="preserve"> </w:t>
                              </w:r>
                            </w:p>
                          </w:txbxContent>
                        </wps:txbx>
                        <wps:bodyPr horzOverflow="overflow" vert="horz" lIns="0" tIns="0" rIns="0" bIns="0" rtlCol="0">
                          <a:noAutofit/>
                        </wps:bodyPr>
                      </wps:wsp>
                      <pic:pic xmlns:pic="http://schemas.openxmlformats.org/drawingml/2006/picture">
                        <pic:nvPicPr>
                          <pic:cNvPr id="233" name="Picture 233"/>
                          <pic:cNvPicPr/>
                        </pic:nvPicPr>
                        <pic:blipFill>
                          <a:blip r:embed="rId7"/>
                          <a:stretch>
                            <a:fillRect/>
                          </a:stretch>
                        </pic:blipFill>
                        <pic:spPr>
                          <a:xfrm>
                            <a:off x="1261745" y="144768"/>
                            <a:ext cx="210185" cy="242329"/>
                          </a:xfrm>
                          <a:prstGeom prst="rect">
                            <a:avLst/>
                          </a:prstGeom>
                        </pic:spPr>
                      </pic:pic>
                      <pic:pic xmlns:pic="http://schemas.openxmlformats.org/drawingml/2006/picture">
                        <pic:nvPicPr>
                          <pic:cNvPr id="235" name="Picture 235"/>
                          <pic:cNvPicPr/>
                        </pic:nvPicPr>
                        <pic:blipFill>
                          <a:blip r:embed="rId8"/>
                          <a:stretch>
                            <a:fillRect/>
                          </a:stretch>
                        </pic:blipFill>
                        <pic:spPr>
                          <a:xfrm>
                            <a:off x="1526540" y="144781"/>
                            <a:ext cx="210185" cy="242316"/>
                          </a:xfrm>
                          <a:prstGeom prst="rect">
                            <a:avLst/>
                          </a:prstGeom>
                        </pic:spPr>
                      </pic:pic>
                      <wps:wsp>
                        <wps:cNvPr id="236" name="Shape 236"/>
                        <wps:cNvSpPr/>
                        <wps:spPr>
                          <a:xfrm>
                            <a:off x="14605" y="296545"/>
                            <a:ext cx="293370" cy="137795"/>
                          </a:xfrm>
                          <a:custGeom>
                            <a:avLst/>
                            <a:gdLst/>
                            <a:ahLst/>
                            <a:cxnLst/>
                            <a:rect l="0" t="0" r="0" b="0"/>
                            <a:pathLst>
                              <a:path w="293370" h="137795">
                                <a:moveTo>
                                  <a:pt x="293370" y="0"/>
                                </a:moveTo>
                                <a:lnTo>
                                  <a:pt x="293370" y="1905"/>
                                </a:lnTo>
                                <a:lnTo>
                                  <a:pt x="292735" y="3810"/>
                                </a:lnTo>
                                <a:lnTo>
                                  <a:pt x="292735" y="5715"/>
                                </a:lnTo>
                                <a:lnTo>
                                  <a:pt x="290830" y="14605"/>
                                </a:lnTo>
                                <a:lnTo>
                                  <a:pt x="288925" y="22225"/>
                                </a:lnTo>
                                <a:lnTo>
                                  <a:pt x="285750" y="29845"/>
                                </a:lnTo>
                                <a:lnTo>
                                  <a:pt x="282575" y="36830"/>
                                </a:lnTo>
                                <a:lnTo>
                                  <a:pt x="278130" y="44450"/>
                                </a:lnTo>
                                <a:lnTo>
                                  <a:pt x="273685" y="51435"/>
                                </a:lnTo>
                                <a:lnTo>
                                  <a:pt x="268605" y="59055"/>
                                </a:lnTo>
                                <a:lnTo>
                                  <a:pt x="234950" y="88900"/>
                                </a:lnTo>
                                <a:lnTo>
                                  <a:pt x="192405" y="113665"/>
                                </a:lnTo>
                                <a:lnTo>
                                  <a:pt x="156210" y="130810"/>
                                </a:lnTo>
                                <a:lnTo>
                                  <a:pt x="139065" y="137795"/>
                                </a:lnTo>
                                <a:lnTo>
                                  <a:pt x="122555" y="130810"/>
                                </a:lnTo>
                                <a:lnTo>
                                  <a:pt x="86360" y="113665"/>
                                </a:lnTo>
                                <a:lnTo>
                                  <a:pt x="44450" y="88900"/>
                                </a:lnTo>
                                <a:lnTo>
                                  <a:pt x="10160" y="59055"/>
                                </a:lnTo>
                                <a:lnTo>
                                  <a:pt x="6350" y="53975"/>
                                </a:lnTo>
                                <a:lnTo>
                                  <a:pt x="3175" y="48895"/>
                                </a:lnTo>
                                <a:lnTo>
                                  <a:pt x="0" y="44450"/>
                                </a:lnTo>
                                <a:lnTo>
                                  <a:pt x="293370" y="0"/>
                                </a:lnTo>
                                <a:close/>
                              </a:path>
                            </a:pathLst>
                          </a:custGeom>
                          <a:ln w="0" cap="flat">
                            <a:miter lim="127000"/>
                          </a:ln>
                        </wps:spPr>
                        <wps:style>
                          <a:lnRef idx="0">
                            <a:srgbClr val="000000">
                              <a:alpha val="0"/>
                            </a:srgbClr>
                          </a:lnRef>
                          <a:fillRef idx="1">
                            <a:srgbClr val="0071CE"/>
                          </a:fillRef>
                          <a:effectRef idx="0">
                            <a:scrgbClr r="0" g="0" b="0"/>
                          </a:effectRef>
                          <a:fontRef idx="none"/>
                        </wps:style>
                        <wps:bodyPr/>
                      </wps:wsp>
                      <wps:wsp>
                        <wps:cNvPr id="237" name="Shape 237"/>
                        <wps:cNvSpPr/>
                        <wps:spPr>
                          <a:xfrm>
                            <a:off x="0" y="219711"/>
                            <a:ext cx="307975" cy="77470"/>
                          </a:xfrm>
                          <a:custGeom>
                            <a:avLst/>
                            <a:gdLst/>
                            <a:ahLst/>
                            <a:cxnLst/>
                            <a:rect l="0" t="0" r="0" b="0"/>
                            <a:pathLst>
                              <a:path w="307975" h="77470">
                                <a:moveTo>
                                  <a:pt x="203835" y="0"/>
                                </a:moveTo>
                                <a:lnTo>
                                  <a:pt x="229235" y="635"/>
                                </a:lnTo>
                                <a:lnTo>
                                  <a:pt x="255270" y="3810"/>
                                </a:lnTo>
                                <a:lnTo>
                                  <a:pt x="281305" y="11430"/>
                                </a:lnTo>
                                <a:lnTo>
                                  <a:pt x="307975" y="26035"/>
                                </a:lnTo>
                                <a:lnTo>
                                  <a:pt x="307975" y="43814"/>
                                </a:lnTo>
                                <a:lnTo>
                                  <a:pt x="269875" y="41275"/>
                                </a:lnTo>
                                <a:lnTo>
                                  <a:pt x="227330" y="43180"/>
                                </a:lnTo>
                                <a:lnTo>
                                  <a:pt x="180975" y="48895"/>
                                </a:lnTo>
                                <a:lnTo>
                                  <a:pt x="133985" y="55880"/>
                                </a:lnTo>
                                <a:lnTo>
                                  <a:pt x="112395" y="59055"/>
                                </a:lnTo>
                                <a:lnTo>
                                  <a:pt x="81280" y="64135"/>
                                </a:lnTo>
                                <a:lnTo>
                                  <a:pt x="43815" y="69850"/>
                                </a:lnTo>
                                <a:lnTo>
                                  <a:pt x="635" y="77470"/>
                                </a:lnTo>
                                <a:lnTo>
                                  <a:pt x="0" y="73025"/>
                                </a:lnTo>
                                <a:lnTo>
                                  <a:pt x="0" y="23495"/>
                                </a:lnTo>
                                <a:lnTo>
                                  <a:pt x="56515" y="14605"/>
                                </a:lnTo>
                                <a:lnTo>
                                  <a:pt x="106680" y="7620"/>
                                </a:lnTo>
                                <a:lnTo>
                                  <a:pt x="154305" y="2539"/>
                                </a:lnTo>
                                <a:lnTo>
                                  <a:pt x="203835" y="0"/>
                                </a:lnTo>
                                <a:close/>
                              </a:path>
                            </a:pathLst>
                          </a:custGeom>
                          <a:ln w="0" cap="flat">
                            <a:miter lim="127000"/>
                          </a:ln>
                        </wps:spPr>
                        <wps:style>
                          <a:lnRef idx="0">
                            <a:srgbClr val="000000">
                              <a:alpha val="0"/>
                            </a:srgbClr>
                          </a:lnRef>
                          <a:fillRef idx="1">
                            <a:srgbClr val="0071CE"/>
                          </a:fillRef>
                          <a:effectRef idx="0">
                            <a:scrgbClr r="0" g="0" b="0"/>
                          </a:effectRef>
                          <a:fontRef idx="none"/>
                        </wps:style>
                        <wps:bodyPr/>
                      </wps:wsp>
                      <wps:wsp>
                        <wps:cNvPr id="238" name="Shape 238"/>
                        <wps:cNvSpPr/>
                        <wps:spPr>
                          <a:xfrm>
                            <a:off x="0" y="135255"/>
                            <a:ext cx="307975" cy="85090"/>
                          </a:xfrm>
                          <a:custGeom>
                            <a:avLst/>
                            <a:gdLst/>
                            <a:ahLst/>
                            <a:cxnLst/>
                            <a:rect l="0" t="0" r="0" b="0"/>
                            <a:pathLst>
                              <a:path w="307975" h="85090">
                                <a:moveTo>
                                  <a:pt x="69215" y="0"/>
                                </a:moveTo>
                                <a:lnTo>
                                  <a:pt x="101600" y="635"/>
                                </a:lnTo>
                                <a:lnTo>
                                  <a:pt x="133350" y="5080"/>
                                </a:lnTo>
                                <a:lnTo>
                                  <a:pt x="161290" y="11430"/>
                                </a:lnTo>
                                <a:lnTo>
                                  <a:pt x="184150" y="19050"/>
                                </a:lnTo>
                                <a:lnTo>
                                  <a:pt x="205740" y="26670"/>
                                </a:lnTo>
                                <a:lnTo>
                                  <a:pt x="229870" y="34925"/>
                                </a:lnTo>
                                <a:lnTo>
                                  <a:pt x="249555" y="38735"/>
                                </a:lnTo>
                                <a:lnTo>
                                  <a:pt x="268605" y="41910"/>
                                </a:lnTo>
                                <a:lnTo>
                                  <a:pt x="288290" y="44450"/>
                                </a:lnTo>
                                <a:lnTo>
                                  <a:pt x="307975" y="46355"/>
                                </a:lnTo>
                                <a:lnTo>
                                  <a:pt x="307975" y="85090"/>
                                </a:lnTo>
                                <a:lnTo>
                                  <a:pt x="279400" y="76200"/>
                                </a:lnTo>
                                <a:lnTo>
                                  <a:pt x="258445" y="66040"/>
                                </a:lnTo>
                                <a:lnTo>
                                  <a:pt x="236220" y="55245"/>
                                </a:lnTo>
                                <a:lnTo>
                                  <a:pt x="204470" y="46355"/>
                                </a:lnTo>
                                <a:lnTo>
                                  <a:pt x="153670" y="41910"/>
                                </a:lnTo>
                                <a:lnTo>
                                  <a:pt x="99695" y="43180"/>
                                </a:lnTo>
                                <a:lnTo>
                                  <a:pt x="46990" y="48895"/>
                                </a:lnTo>
                                <a:lnTo>
                                  <a:pt x="0" y="55245"/>
                                </a:lnTo>
                                <a:lnTo>
                                  <a:pt x="0" y="5080"/>
                                </a:lnTo>
                                <a:lnTo>
                                  <a:pt x="36195" y="1270"/>
                                </a:lnTo>
                                <a:lnTo>
                                  <a:pt x="69215" y="0"/>
                                </a:lnTo>
                                <a:close/>
                              </a:path>
                            </a:pathLst>
                          </a:custGeom>
                          <a:ln w="0" cap="flat">
                            <a:miter lim="127000"/>
                          </a:ln>
                        </wps:spPr>
                        <wps:style>
                          <a:lnRef idx="0">
                            <a:srgbClr val="000000">
                              <a:alpha val="0"/>
                            </a:srgbClr>
                          </a:lnRef>
                          <a:fillRef idx="1">
                            <a:srgbClr val="0071CE"/>
                          </a:fillRef>
                          <a:effectRef idx="0">
                            <a:scrgbClr r="0" g="0" b="0"/>
                          </a:effectRef>
                          <a:fontRef idx="none"/>
                        </wps:style>
                        <wps:bodyPr/>
                      </wps:wsp>
                      <wps:wsp>
                        <wps:cNvPr id="239" name="Shape 239"/>
                        <wps:cNvSpPr/>
                        <wps:spPr>
                          <a:xfrm>
                            <a:off x="0" y="62230"/>
                            <a:ext cx="307975" cy="78105"/>
                          </a:xfrm>
                          <a:custGeom>
                            <a:avLst/>
                            <a:gdLst/>
                            <a:ahLst/>
                            <a:cxnLst/>
                            <a:rect l="0" t="0" r="0" b="0"/>
                            <a:pathLst>
                              <a:path w="307975" h="78105">
                                <a:moveTo>
                                  <a:pt x="0" y="0"/>
                                </a:moveTo>
                                <a:lnTo>
                                  <a:pt x="40640" y="6350"/>
                                </a:lnTo>
                                <a:lnTo>
                                  <a:pt x="73025" y="12700"/>
                                </a:lnTo>
                                <a:lnTo>
                                  <a:pt x="101600" y="18415"/>
                                </a:lnTo>
                                <a:lnTo>
                                  <a:pt x="129540" y="22225"/>
                                </a:lnTo>
                                <a:lnTo>
                                  <a:pt x="167640" y="24765"/>
                                </a:lnTo>
                                <a:lnTo>
                                  <a:pt x="213995" y="27940"/>
                                </a:lnTo>
                                <a:lnTo>
                                  <a:pt x="262255" y="31115"/>
                                </a:lnTo>
                                <a:lnTo>
                                  <a:pt x="307975" y="37465"/>
                                </a:lnTo>
                                <a:lnTo>
                                  <a:pt x="307975" y="78105"/>
                                </a:lnTo>
                                <a:lnTo>
                                  <a:pt x="274320" y="74930"/>
                                </a:lnTo>
                                <a:lnTo>
                                  <a:pt x="234950" y="72390"/>
                                </a:lnTo>
                                <a:lnTo>
                                  <a:pt x="194310" y="67310"/>
                                </a:lnTo>
                                <a:lnTo>
                                  <a:pt x="155575" y="59690"/>
                                </a:lnTo>
                                <a:lnTo>
                                  <a:pt x="146050" y="57150"/>
                                </a:lnTo>
                                <a:lnTo>
                                  <a:pt x="133985" y="53340"/>
                                </a:lnTo>
                                <a:lnTo>
                                  <a:pt x="121285" y="49530"/>
                                </a:lnTo>
                                <a:lnTo>
                                  <a:pt x="110490" y="46355"/>
                                </a:lnTo>
                                <a:lnTo>
                                  <a:pt x="83185" y="40005"/>
                                </a:lnTo>
                                <a:lnTo>
                                  <a:pt x="55880" y="35560"/>
                                </a:lnTo>
                                <a:lnTo>
                                  <a:pt x="27940" y="33655"/>
                                </a:lnTo>
                                <a:lnTo>
                                  <a:pt x="0" y="33655"/>
                                </a:lnTo>
                                <a:lnTo>
                                  <a:pt x="0" y="0"/>
                                </a:lnTo>
                                <a:close/>
                              </a:path>
                            </a:pathLst>
                          </a:custGeom>
                          <a:ln w="0" cap="flat">
                            <a:miter lim="127000"/>
                          </a:ln>
                        </wps:spPr>
                        <wps:style>
                          <a:lnRef idx="0">
                            <a:srgbClr val="000000">
                              <a:alpha val="0"/>
                            </a:srgbClr>
                          </a:lnRef>
                          <a:fillRef idx="1">
                            <a:srgbClr val="0071CE"/>
                          </a:fillRef>
                          <a:effectRef idx="0">
                            <a:scrgbClr r="0" g="0" b="0"/>
                          </a:effectRef>
                          <a:fontRef idx="none"/>
                        </wps:style>
                        <wps:bodyPr/>
                      </wps:wsp>
                      <wps:wsp>
                        <wps:cNvPr id="240" name="Shape 240"/>
                        <wps:cNvSpPr/>
                        <wps:spPr>
                          <a:xfrm>
                            <a:off x="0" y="0"/>
                            <a:ext cx="307975" cy="59690"/>
                          </a:xfrm>
                          <a:custGeom>
                            <a:avLst/>
                            <a:gdLst/>
                            <a:ahLst/>
                            <a:cxnLst/>
                            <a:rect l="0" t="0" r="0" b="0"/>
                            <a:pathLst>
                              <a:path w="307975" h="59690">
                                <a:moveTo>
                                  <a:pt x="153670" y="0"/>
                                </a:moveTo>
                                <a:lnTo>
                                  <a:pt x="193040" y="636"/>
                                </a:lnTo>
                                <a:lnTo>
                                  <a:pt x="231775" y="3811"/>
                                </a:lnTo>
                                <a:lnTo>
                                  <a:pt x="270510" y="9525"/>
                                </a:lnTo>
                                <a:lnTo>
                                  <a:pt x="307975" y="17780"/>
                                </a:lnTo>
                                <a:lnTo>
                                  <a:pt x="307975" y="59690"/>
                                </a:lnTo>
                                <a:lnTo>
                                  <a:pt x="0" y="33655"/>
                                </a:lnTo>
                                <a:lnTo>
                                  <a:pt x="0" y="17780"/>
                                </a:lnTo>
                                <a:lnTo>
                                  <a:pt x="38100" y="9525"/>
                                </a:lnTo>
                                <a:lnTo>
                                  <a:pt x="76200" y="3811"/>
                                </a:lnTo>
                                <a:lnTo>
                                  <a:pt x="114935" y="636"/>
                                </a:lnTo>
                                <a:lnTo>
                                  <a:pt x="153670" y="0"/>
                                </a:lnTo>
                                <a:close/>
                              </a:path>
                            </a:pathLst>
                          </a:custGeom>
                          <a:ln w="0" cap="flat">
                            <a:miter lim="127000"/>
                          </a:ln>
                        </wps:spPr>
                        <wps:style>
                          <a:lnRef idx="0">
                            <a:srgbClr val="000000">
                              <a:alpha val="0"/>
                            </a:srgbClr>
                          </a:lnRef>
                          <a:fillRef idx="1">
                            <a:srgbClr val="0071CE"/>
                          </a:fillRef>
                          <a:effectRef idx="0">
                            <a:scrgbClr r="0" g="0" b="0"/>
                          </a:effectRef>
                          <a:fontRef idx="none"/>
                        </wps:style>
                        <wps:bodyPr/>
                      </wps:wsp>
                      <wps:wsp>
                        <wps:cNvPr id="241" name="Shape 241"/>
                        <wps:cNvSpPr/>
                        <wps:spPr>
                          <a:xfrm>
                            <a:off x="460375" y="59690"/>
                            <a:ext cx="255905" cy="326390"/>
                          </a:xfrm>
                          <a:custGeom>
                            <a:avLst/>
                            <a:gdLst/>
                            <a:ahLst/>
                            <a:cxnLst/>
                            <a:rect l="0" t="0" r="0" b="0"/>
                            <a:pathLst>
                              <a:path w="255905" h="326390">
                                <a:moveTo>
                                  <a:pt x="0" y="0"/>
                                </a:moveTo>
                                <a:lnTo>
                                  <a:pt x="255905" y="0"/>
                                </a:lnTo>
                                <a:lnTo>
                                  <a:pt x="255905" y="54610"/>
                                </a:lnTo>
                                <a:lnTo>
                                  <a:pt x="160020" y="54610"/>
                                </a:lnTo>
                                <a:lnTo>
                                  <a:pt x="160020" y="326390"/>
                                </a:lnTo>
                                <a:lnTo>
                                  <a:pt x="95885" y="326390"/>
                                </a:lnTo>
                                <a:lnTo>
                                  <a:pt x="95885" y="54610"/>
                                </a:lnTo>
                                <a:lnTo>
                                  <a:pt x="0" y="54610"/>
                                </a:lnTo>
                                <a:lnTo>
                                  <a:pt x="0" y="0"/>
                                </a:lnTo>
                                <a:close/>
                              </a:path>
                            </a:pathLst>
                          </a:custGeom>
                          <a:ln w="0" cap="flat">
                            <a:miter lim="127000"/>
                          </a:ln>
                        </wps:spPr>
                        <wps:style>
                          <a:lnRef idx="0">
                            <a:srgbClr val="000000">
                              <a:alpha val="0"/>
                            </a:srgbClr>
                          </a:lnRef>
                          <a:fillRef idx="1">
                            <a:srgbClr val="0071CE"/>
                          </a:fillRef>
                          <a:effectRef idx="0">
                            <a:scrgbClr r="0" g="0" b="0"/>
                          </a:effectRef>
                          <a:fontRef idx="none"/>
                        </wps:style>
                        <wps:bodyPr/>
                      </wps:wsp>
                      <pic:pic xmlns:pic="http://schemas.openxmlformats.org/drawingml/2006/picture">
                        <pic:nvPicPr>
                          <pic:cNvPr id="243" name="Picture 243"/>
                          <pic:cNvPicPr/>
                        </pic:nvPicPr>
                        <pic:blipFill>
                          <a:blip r:embed="rId9"/>
                          <a:stretch>
                            <a:fillRect/>
                          </a:stretch>
                        </pic:blipFill>
                        <pic:spPr>
                          <a:xfrm>
                            <a:off x="690245" y="142875"/>
                            <a:ext cx="213360" cy="250190"/>
                          </a:xfrm>
                          <a:prstGeom prst="rect">
                            <a:avLst/>
                          </a:prstGeom>
                        </pic:spPr>
                      </pic:pic>
                      <wps:wsp>
                        <wps:cNvPr id="9407" name="Shape 9407"/>
                        <wps:cNvSpPr/>
                        <wps:spPr>
                          <a:xfrm>
                            <a:off x="948055" y="55245"/>
                            <a:ext cx="60325" cy="325755"/>
                          </a:xfrm>
                          <a:custGeom>
                            <a:avLst/>
                            <a:gdLst/>
                            <a:ahLst/>
                            <a:cxnLst/>
                            <a:rect l="0" t="0" r="0" b="0"/>
                            <a:pathLst>
                              <a:path w="60325" h="325755">
                                <a:moveTo>
                                  <a:pt x="0" y="0"/>
                                </a:moveTo>
                                <a:lnTo>
                                  <a:pt x="60325" y="0"/>
                                </a:lnTo>
                                <a:lnTo>
                                  <a:pt x="60325" y="325755"/>
                                </a:lnTo>
                                <a:lnTo>
                                  <a:pt x="0" y="325755"/>
                                </a:lnTo>
                                <a:lnTo>
                                  <a:pt x="0" y="0"/>
                                </a:lnTo>
                              </a:path>
                            </a:pathLst>
                          </a:custGeom>
                          <a:ln w="0" cap="flat">
                            <a:miter lim="127000"/>
                          </a:ln>
                        </wps:spPr>
                        <wps:style>
                          <a:lnRef idx="0">
                            <a:srgbClr val="000000">
                              <a:alpha val="0"/>
                            </a:srgbClr>
                          </a:lnRef>
                          <a:fillRef idx="1">
                            <a:srgbClr val="0071CE"/>
                          </a:fillRef>
                          <a:effectRef idx="0">
                            <a:scrgbClr r="0" g="0" b="0"/>
                          </a:effectRef>
                          <a:fontRef idx="none"/>
                        </wps:style>
                        <wps:bodyPr/>
                      </wps:wsp>
                      <wps:wsp>
                        <wps:cNvPr id="9408" name="Shape 9408"/>
                        <wps:cNvSpPr/>
                        <wps:spPr>
                          <a:xfrm>
                            <a:off x="1052830" y="55245"/>
                            <a:ext cx="60325" cy="325755"/>
                          </a:xfrm>
                          <a:custGeom>
                            <a:avLst/>
                            <a:gdLst/>
                            <a:ahLst/>
                            <a:cxnLst/>
                            <a:rect l="0" t="0" r="0" b="0"/>
                            <a:pathLst>
                              <a:path w="60325" h="325755">
                                <a:moveTo>
                                  <a:pt x="0" y="0"/>
                                </a:moveTo>
                                <a:lnTo>
                                  <a:pt x="60325" y="0"/>
                                </a:lnTo>
                                <a:lnTo>
                                  <a:pt x="60325" y="325755"/>
                                </a:lnTo>
                                <a:lnTo>
                                  <a:pt x="0" y="325755"/>
                                </a:lnTo>
                                <a:lnTo>
                                  <a:pt x="0" y="0"/>
                                </a:lnTo>
                              </a:path>
                            </a:pathLst>
                          </a:custGeom>
                          <a:ln w="0" cap="flat">
                            <a:miter lim="127000"/>
                          </a:ln>
                        </wps:spPr>
                        <wps:style>
                          <a:lnRef idx="0">
                            <a:srgbClr val="000000">
                              <a:alpha val="0"/>
                            </a:srgbClr>
                          </a:lnRef>
                          <a:fillRef idx="1">
                            <a:srgbClr val="0071CE"/>
                          </a:fillRef>
                          <a:effectRef idx="0">
                            <a:scrgbClr r="0" g="0" b="0"/>
                          </a:effectRef>
                          <a:fontRef idx="none"/>
                        </wps:style>
                        <wps:bodyPr/>
                      </wps:wsp>
                      <wps:wsp>
                        <wps:cNvPr id="9409" name="Shape 9409"/>
                        <wps:cNvSpPr/>
                        <wps:spPr>
                          <a:xfrm>
                            <a:off x="1156970" y="146686"/>
                            <a:ext cx="59690" cy="234314"/>
                          </a:xfrm>
                          <a:custGeom>
                            <a:avLst/>
                            <a:gdLst/>
                            <a:ahLst/>
                            <a:cxnLst/>
                            <a:rect l="0" t="0" r="0" b="0"/>
                            <a:pathLst>
                              <a:path w="59690" h="234314">
                                <a:moveTo>
                                  <a:pt x="0" y="0"/>
                                </a:moveTo>
                                <a:lnTo>
                                  <a:pt x="59690" y="0"/>
                                </a:lnTo>
                                <a:lnTo>
                                  <a:pt x="59690" y="234314"/>
                                </a:lnTo>
                                <a:lnTo>
                                  <a:pt x="0" y="234314"/>
                                </a:lnTo>
                                <a:lnTo>
                                  <a:pt x="0" y="0"/>
                                </a:lnTo>
                              </a:path>
                            </a:pathLst>
                          </a:custGeom>
                          <a:ln w="0" cap="flat">
                            <a:miter lim="127000"/>
                          </a:ln>
                        </wps:spPr>
                        <wps:style>
                          <a:lnRef idx="0">
                            <a:srgbClr val="000000">
                              <a:alpha val="0"/>
                            </a:srgbClr>
                          </a:lnRef>
                          <a:fillRef idx="1">
                            <a:srgbClr val="0071CE"/>
                          </a:fillRef>
                          <a:effectRef idx="0">
                            <a:scrgbClr r="0" g="0" b="0"/>
                          </a:effectRef>
                          <a:fontRef idx="none"/>
                        </wps:style>
                        <wps:bodyPr/>
                      </wps:wsp>
                      <wps:wsp>
                        <wps:cNvPr id="9410" name="Shape 9410"/>
                        <wps:cNvSpPr/>
                        <wps:spPr>
                          <a:xfrm>
                            <a:off x="1156970" y="55245"/>
                            <a:ext cx="59690" cy="55880"/>
                          </a:xfrm>
                          <a:custGeom>
                            <a:avLst/>
                            <a:gdLst/>
                            <a:ahLst/>
                            <a:cxnLst/>
                            <a:rect l="0" t="0" r="0" b="0"/>
                            <a:pathLst>
                              <a:path w="59690" h="55880">
                                <a:moveTo>
                                  <a:pt x="0" y="0"/>
                                </a:moveTo>
                                <a:lnTo>
                                  <a:pt x="59690" y="0"/>
                                </a:lnTo>
                                <a:lnTo>
                                  <a:pt x="59690" y="55880"/>
                                </a:lnTo>
                                <a:lnTo>
                                  <a:pt x="0" y="55880"/>
                                </a:lnTo>
                                <a:lnTo>
                                  <a:pt x="0" y="0"/>
                                </a:lnTo>
                              </a:path>
                            </a:pathLst>
                          </a:custGeom>
                          <a:ln w="0" cap="flat">
                            <a:miter lim="127000"/>
                          </a:ln>
                        </wps:spPr>
                        <wps:style>
                          <a:lnRef idx="0">
                            <a:srgbClr val="000000">
                              <a:alpha val="0"/>
                            </a:srgbClr>
                          </a:lnRef>
                          <a:fillRef idx="1">
                            <a:srgbClr val="0071CE"/>
                          </a:fillRef>
                          <a:effectRef idx="0">
                            <a:scrgbClr r="0" g="0" b="0"/>
                          </a:effectRef>
                          <a:fontRef idx="none"/>
                        </wps:style>
                        <wps:bodyPr/>
                      </wps:wsp>
                    </wpg:wgp>
                  </a:graphicData>
                </a:graphic>
              </wp:inline>
            </w:drawing>
          </mc:Choice>
          <mc:Fallback>
            <w:pict>
              <v:group w14:anchorId="7E974F07" id="Group 8320" o:spid="_x0000_s1026" style="width:136.75pt;height:36.7pt;mso-position-horizontal-relative:char;mso-position-vertical-relative:line" coordsize="17367,46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">
                <v:rect id="Rectangle 6" o:spid="_x0000_s1027" style="position:absolute;left:3124;top:3262;width:421;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0113C60C" w14:textId="77777777" w:rsidR="004F3429" w:rsidRDefault="00F365F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7" o:spid="_x0000_s1028" style="position:absolute;left:9037;top:2820;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411986C3" w14:textId="77777777" w:rsidR="004F3429" w:rsidRDefault="00F365F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8" o:spid="_x0000_s1029" style="position:absolute;left:10073;top:2682;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26672CA5" w14:textId="77777777" w:rsidR="004F3429" w:rsidRDefault="00F365F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9" o:spid="_x0000_s1030" style="position:absolute;left:11109;top:2682;width:421;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2EDF22D5" w14:textId="77777777" w:rsidR="004F3429" w:rsidRDefault="00F365F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10" o:spid="_x0000_s1031" style="position:absolute;left:12146;top:2682;width:420;height:18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07B16FB5" w14:textId="77777777" w:rsidR="004F3429" w:rsidRDefault="00F365F1">
                        <w:pPr>
                          <w:spacing w:after="160" w:line="259" w:lineRule="auto"/>
                          <w:ind w:left="0" w:right="0" w:firstLine="0"/>
                          <w:jc w:val="left"/>
                        </w:pPr>
                        <w:r>
                          <w:rPr>
                            <w:rFonts w:ascii="Times New Roman" w:eastAsia="Times New Roman" w:hAnsi="Times New Roman" w:cs="Times New Roman"/>
                            <w:sz w:val="20"/>
                          </w:rPr>
                          <w:t xml:space="preserve"> </w:t>
                        </w:r>
                      </w:p>
                    </w:txbxContent>
                  </v:textbox>
                </v:rect>
                <v:rect id="Rectangle 11" o:spid="_x0000_s1032" style="position:absolute;left:14676;top:2759;width:420;height:18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3D98264B" w14:textId="77777777" w:rsidR="004F3429" w:rsidRDefault="00F365F1">
                        <w:pPr>
                          <w:spacing w:after="160" w:line="259" w:lineRule="auto"/>
                          <w:ind w:left="0" w:right="0" w:firstLine="0"/>
                          <w:jc w:val="left"/>
                        </w:pPr>
                        <w:r>
                          <w:rPr>
                            <w:rFonts w:ascii="Times New Roman" w:eastAsia="Times New Roman" w:hAnsi="Times New Roman" w:cs="Times New Roman"/>
                            <w:sz w:val="20"/>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3" o:spid="_x0000_s1033" type="#_x0000_t75" style="position:absolute;left:12617;top:1447;width:2102;height:2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">
                  <v:imagedata r:id="rId10" o:title=""/>
                </v:shape>
                <v:shape id="Picture 235" o:spid="_x0000_s1034" type="#_x0000_t75" style="position:absolute;left:15265;top:1447;width:2102;height:24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">
                  <v:imagedata r:id="rId11" o:title=""/>
                </v:shape>
                <v:shape id="Shape 236" o:spid="_x0000_s1035" style="position:absolute;left:146;top:2965;width:2933;height:1378;visibility:visible;mso-wrap-style:square;v-text-anchor:top" coordsize="293370,137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" path="m293370,r,1905l292735,3810r,1905l290830,14605r-1905,7620l285750,29845r-3175,6985l278130,44450r-4445,6985l268605,59055,234950,88900r-42545,24765l156210,130810r-17145,6985l122555,130810,86360,113665,44450,88900,10160,59055,6350,53975,3175,48895,,44450,293370,xe" fillcolor="#0071ce" stroked="f" strokeweight="0">
                  <v:stroke miterlimit="83231f" joinstyle="miter"/>
                  <v:path arrowok="t" textboxrect="0,0,293370,137795"/>
                </v:shape>
                <v:shape id="Shape 237" o:spid="_x0000_s1036" style="position:absolute;top:2197;width:3079;height:774;visibility:visible;mso-wrap-style:square;v-text-anchor:top" coordsize="307975,77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" path="m203835,r25400,635l255270,3810r26035,7620l307975,26035r,17779l269875,41275r-42545,1905l180975,48895r-46990,6985l112395,59055,81280,64135,43815,69850,635,77470,,73025,,23495,56515,14605,106680,7620,154305,2539,203835,xe" fillcolor="#0071ce" stroked="f" strokeweight="0">
                  <v:stroke miterlimit="83231f" joinstyle="miter"/>
                  <v:path arrowok="t" textboxrect="0,0,307975,77470"/>
                </v:shape>
                <v:shape id="Shape 238" o:spid="_x0000_s1037" style="position:absolute;top:1352;width:3079;height:851;visibility:visible;mso-wrap-style:square;v-text-anchor:top" coordsize="307975,85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" path="m69215,r32385,635l133350,5080r27940,6350l184150,19050r21590,7620l229870,34925r19685,3810l268605,41910r19685,2540l307975,46355r,38735l279400,76200,258445,66040,236220,55245,204470,46355,153670,41910,99695,43180,46990,48895,,55245,,5080,36195,1270,69215,xe" fillcolor="#0071ce" stroked="f" strokeweight="0">
                  <v:stroke miterlimit="83231f" joinstyle="miter"/>
                  <v:path arrowok="t" textboxrect="0,0,307975,85090"/>
                </v:shape>
                <v:shape id="Shape 239" o:spid="_x0000_s1038" style="position:absolute;top:622;width:3079;height:781;visibility:visible;mso-wrap-style:square;v-text-anchor:top" coordsize="307975,78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" path="m,l40640,6350r32385,6350l101600,18415r27940,3810l167640,24765r46355,3175l262255,31115r45720,6350l307975,78105,274320,74930,234950,72390,194310,67310,155575,59690r-9525,-2540l133985,53340,121285,49530,110490,46355,83185,40005,55880,35560,27940,33655,,33655,,xe" fillcolor="#0071ce" stroked="f" strokeweight="0">
                  <v:stroke miterlimit="83231f" joinstyle="miter"/>
                  <v:path arrowok="t" textboxrect="0,0,307975,78105"/>
                </v:shape>
                <v:shape id="Shape 240" o:spid="_x0000_s1039" style="position:absolute;width:3079;height:596;visibility:visible;mso-wrap-style:square;v-text-anchor:top" coordsize="307975,59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" path="m153670,r39370,636l231775,3811r38735,5714l307975,17780r,41910l,33655,,17780,38100,9525,76200,3811,114935,636,153670,xe" fillcolor="#0071ce" stroked="f" strokeweight="0">
                  <v:stroke miterlimit="83231f" joinstyle="miter"/>
                  <v:path arrowok="t" textboxrect="0,0,307975,59690"/>
                </v:shape>
                <v:shape id="Shape 241" o:spid="_x0000_s1040" style="position:absolute;left:4603;top:596;width:2559;height:3264;visibility:visible;mso-wrap-style:square;v-text-anchor:top" coordsize="255905,326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" path="m,l255905,r,54610l160020,54610r,271780l95885,326390r,-271780l,54610,,xe" fillcolor="#0071ce" stroked="f" strokeweight="0">
                  <v:stroke miterlimit="83231f" joinstyle="miter"/>
                  <v:path arrowok="t" textboxrect="0,0,255905,326390"/>
                </v:shape>
                <v:shape id="Picture 243" o:spid="_x0000_s1041" type="#_x0000_t75" style="position:absolute;left:6902;top:1428;width:2134;height:25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">
                  <v:imagedata r:id="rId12" o:title=""/>
                </v:shape>
                <v:shape id="Shape 9407" o:spid="_x0000_s1042" style="position:absolute;left:9480;top:552;width:603;height:3258;visibility:visible;mso-wrap-style:square;v-text-anchor:top" coordsize="60325,325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" path="m,l60325,r,325755l,325755,,e" fillcolor="#0071ce" stroked="f" strokeweight="0">
                  <v:stroke miterlimit="83231f" joinstyle="miter"/>
                  <v:path arrowok="t" textboxrect="0,0,60325,325755"/>
                </v:shape>
                <v:shape id="Shape 9408" o:spid="_x0000_s1043" style="position:absolute;left:10528;top:552;width:603;height:3258;visibility:visible;mso-wrap-style:square;v-text-anchor:top" coordsize="60325,325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" path="m,l60325,r,325755l,325755,,e" fillcolor="#0071ce" stroked="f" strokeweight="0">
                  <v:stroke miterlimit="83231f" joinstyle="miter"/>
                  <v:path arrowok="t" textboxrect="0,0,60325,325755"/>
                </v:shape>
                <v:shape id="Shape 9409" o:spid="_x0000_s1044" style="position:absolute;left:11569;top:1466;width:597;height:2344;visibility:visible;mso-wrap-style:square;v-text-anchor:top" coordsize="59690,234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" path="m,l59690,r,234314l,234314,,e" fillcolor="#0071ce" stroked="f" strokeweight="0">
                  <v:stroke miterlimit="83231f" joinstyle="miter"/>
                  <v:path arrowok="t" textboxrect="0,0,59690,234314"/>
                </v:shape>
                <v:shape id="Shape 9410" o:spid="_x0000_s1045" style="position:absolute;left:11569;top:552;width:597;height:559;visibility:visible;mso-wrap-style:square;v-text-anchor:top" coordsize="59690,55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" path="m,l59690,r,55880l,55880,,e" fillcolor="#0071ce" stroked="f" strokeweight="0">
                  <v:stroke miterlimit="83231f" joinstyle="miter"/>
                  <v:path arrowok="t" textboxrect="0,0,59690,55880"/>
                </v:shape>
                <w10:anchorlock/>
              </v:group>
            </w:pict>
          </mc:Fallback>
        </mc:AlternateContent>
      </w:r>
      <w:r>
        <w:rPr>
          <w:rFonts w:ascii="Times New Roman" w:eastAsia="Times New Roman" w:hAnsi="Times New Roman" w:cs="Times New Roman"/>
          <w:sz w:val="20"/>
        </w:rPr>
        <w:t xml:space="preserve"> </w:t>
      </w:r>
    </w:p>
    <w:p w14:paraId="7E99BA33" w14:textId="77777777" w:rsidR="004F3429" w:rsidRDefault="00F365F1">
      <w:pPr>
        <w:spacing w:after="0" w:line="259" w:lineRule="auto"/>
        <w:ind w:left="0" w:right="0" w:firstLine="0"/>
        <w:jc w:val="left"/>
      </w:pPr>
      <w:r>
        <w:rPr>
          <w:rFonts w:ascii="Times New Roman" w:eastAsia="Times New Roman" w:hAnsi="Times New Roman" w:cs="Times New Roman"/>
          <w:sz w:val="20"/>
        </w:rPr>
        <w:t xml:space="preserve"> </w:t>
      </w:r>
    </w:p>
    <w:p w14:paraId="6A892A84" w14:textId="77777777" w:rsidR="004F3429" w:rsidRDefault="00F365F1">
      <w:pPr>
        <w:spacing w:after="0" w:line="259" w:lineRule="auto"/>
        <w:ind w:left="0" w:right="0" w:firstLine="0"/>
        <w:jc w:val="left"/>
      </w:pPr>
      <w:r>
        <w:rPr>
          <w:rFonts w:ascii="Times New Roman" w:eastAsia="Times New Roman" w:hAnsi="Times New Roman" w:cs="Times New Roman"/>
          <w:sz w:val="20"/>
        </w:rPr>
        <w:t xml:space="preserve"> </w:t>
      </w:r>
    </w:p>
    <w:p w14:paraId="64275433" w14:textId="246D758D" w:rsidR="004F3429" w:rsidRDefault="00F365F1">
      <w:pPr>
        <w:spacing w:after="59" w:line="259" w:lineRule="auto"/>
        <w:ind w:left="137" w:right="0" w:firstLine="0"/>
        <w:jc w:val="left"/>
        <w:rPr>
          <w:b/>
          <w:sz w:val="30"/>
        </w:rPr>
      </w:pPr>
      <w:r>
        <w:rPr>
          <w:b/>
          <w:sz w:val="30"/>
        </w:rPr>
        <w:t>Töövõtulepingu üldtingimused</w:t>
      </w:r>
    </w:p>
    <w:p w14:paraId="6CD7A546" w14:textId="77777777" w:rsidR="00F365F1" w:rsidRDefault="00F365F1">
      <w:pPr>
        <w:spacing w:after="59" w:line="259" w:lineRule="auto"/>
        <w:ind w:left="137" w:right="0" w:firstLine="0"/>
        <w:jc w:val="left"/>
        <w:rPr>
          <w:b/>
          <w:sz w:val="30"/>
        </w:rPr>
      </w:pPr>
    </w:p>
    <w:p w14:paraId="7F63468A" w14:textId="77777777" w:rsidR="00DF0FD3" w:rsidRDefault="00DF0FD3">
      <w:pPr>
        <w:spacing w:after="59" w:line="259" w:lineRule="auto"/>
        <w:ind w:left="137" w:right="0" w:firstLine="0"/>
        <w:jc w:val="left"/>
      </w:pPr>
    </w:p>
    <w:p w14:paraId="137CF17E" w14:textId="51575F0F" w:rsidR="00DF0FD3" w:rsidRPr="00DF0FD3" w:rsidRDefault="00F365F1" w:rsidP="008721FA">
      <w:pPr>
        <w:pStyle w:val="ListParagraph"/>
        <w:numPr>
          <w:ilvl w:val="0"/>
          <w:numId w:val="5"/>
        </w:numPr>
        <w:spacing w:after="4" w:line="355" w:lineRule="auto"/>
        <w:ind w:left="136" w:right="4910" w:hanging="11"/>
        <w:contextualSpacing w:val="0"/>
        <w:jc w:val="left"/>
      </w:pPr>
      <w:r w:rsidRPr="00D6006B">
        <w:rPr>
          <w:b/>
          <w:sz w:val="24"/>
        </w:rPr>
        <w:t xml:space="preserve">Töövõtulepingu dokumendid </w:t>
      </w:r>
    </w:p>
    <w:p w14:paraId="652E1799" w14:textId="4FE1EAC6" w:rsidR="00D6006B" w:rsidRDefault="00F365F1" w:rsidP="003F0551">
      <w:pPr>
        <w:pStyle w:val="ListParagraph"/>
        <w:numPr>
          <w:ilvl w:val="1"/>
          <w:numId w:val="5"/>
        </w:numPr>
        <w:spacing w:line="250" w:lineRule="auto"/>
        <w:ind w:left="913" w:right="0" w:hanging="431"/>
        <w:contextualSpacing w:val="0"/>
      </w:pPr>
      <w:r>
        <w:t xml:space="preserve">Töövõtulepingu (edaspidi </w:t>
      </w:r>
      <w:r w:rsidRPr="003F0551">
        <w:t>leping</w:t>
      </w:r>
      <w:r>
        <w:t xml:space="preserve">) </w:t>
      </w:r>
      <w:r w:rsidR="00775934">
        <w:t xml:space="preserve">dokumendid </w:t>
      </w:r>
      <w:r>
        <w:t xml:space="preserve">koosnevad töövõtulepingu </w:t>
      </w:r>
      <w:proofErr w:type="spellStart"/>
      <w:r>
        <w:t>üld</w:t>
      </w:r>
      <w:proofErr w:type="spellEnd"/>
      <w:r>
        <w:t>- ja eritingimustest ning lisadest. Lepingu dokumentide hulka kuuluvad mh pärast lepingu jõustumist sõlmitud kirjalikud kokkulepped lepingu muudatuste kohta, riigihanke alusdokumendid koos lisadega, töövõtja pakkumus koos lisadega ning töövõtja poolt lepingu täitmise käigus esitatavad kindlustuspoliisid.</w:t>
      </w:r>
    </w:p>
    <w:p w14:paraId="57925A60" w14:textId="356086F1" w:rsidR="004F3429" w:rsidRDefault="00F365F1" w:rsidP="003F0551">
      <w:pPr>
        <w:pStyle w:val="ListParagraph"/>
        <w:numPr>
          <w:ilvl w:val="1"/>
          <w:numId w:val="5"/>
        </w:numPr>
        <w:spacing w:line="250" w:lineRule="auto"/>
        <w:ind w:left="913" w:right="0" w:hanging="431"/>
        <w:contextualSpacing w:val="0"/>
      </w:pPr>
      <w:r>
        <w:t>Töövõtulepingu üldtingimustest kõrvalekalduvad</w:t>
      </w:r>
      <w:r w:rsidR="0039010A">
        <w:t xml:space="preserve"> </w:t>
      </w:r>
      <w:r>
        <w:t>kokkulepped</w:t>
      </w:r>
      <w:r w:rsidR="0039010A">
        <w:t xml:space="preserve"> </w:t>
      </w:r>
      <w:r>
        <w:t>fikseeritakse eritingimustes.</w:t>
      </w:r>
    </w:p>
    <w:p w14:paraId="24A1F755" w14:textId="60DA1362" w:rsidR="004F3429" w:rsidRPr="008721FA" w:rsidRDefault="00F365F1" w:rsidP="008721FA">
      <w:pPr>
        <w:pStyle w:val="ListParagraph"/>
        <w:numPr>
          <w:ilvl w:val="0"/>
          <w:numId w:val="5"/>
        </w:numPr>
        <w:spacing w:after="4" w:line="355" w:lineRule="auto"/>
        <w:ind w:left="136" w:right="3631" w:hanging="11"/>
        <w:contextualSpacing w:val="0"/>
        <w:jc w:val="left"/>
        <w:rPr>
          <w:b/>
          <w:sz w:val="24"/>
        </w:rPr>
      </w:pPr>
      <w:r w:rsidRPr="008721FA">
        <w:rPr>
          <w:b/>
          <w:sz w:val="24"/>
        </w:rPr>
        <w:t>Töövõtja kinnitused, kohustuse</w:t>
      </w:r>
      <w:r w:rsidR="008721FA">
        <w:rPr>
          <w:b/>
          <w:sz w:val="24"/>
        </w:rPr>
        <w:t xml:space="preserve">d </w:t>
      </w:r>
      <w:r w:rsidRPr="008721FA">
        <w:rPr>
          <w:b/>
          <w:sz w:val="24"/>
        </w:rPr>
        <w:t>ja õigused</w:t>
      </w:r>
    </w:p>
    <w:p w14:paraId="749A4547" w14:textId="2926801A" w:rsidR="004F3429" w:rsidRDefault="00F365F1">
      <w:pPr>
        <w:spacing w:after="133" w:line="259" w:lineRule="auto"/>
        <w:ind w:left="132" w:right="0" w:hanging="10"/>
        <w:jc w:val="left"/>
      </w:pPr>
      <w:r>
        <w:rPr>
          <w:b/>
        </w:rPr>
        <w:t>Töövõtja kinnitab, et</w:t>
      </w:r>
    </w:p>
    <w:p w14:paraId="7024F4FC" w14:textId="5087CD6B" w:rsidR="00A34F53" w:rsidRDefault="00A34F53" w:rsidP="003F0551">
      <w:pPr>
        <w:pStyle w:val="ListParagraph"/>
        <w:numPr>
          <w:ilvl w:val="1"/>
          <w:numId w:val="5"/>
        </w:numPr>
        <w:spacing w:line="250" w:lineRule="auto"/>
        <w:ind w:left="913" w:right="0" w:hanging="431"/>
        <w:contextualSpacing w:val="0"/>
      </w:pPr>
      <w:r w:rsidRPr="00A34F53">
        <w:t>talle ei ole teada ühtegi asjaolu, mis takistaks töö nõuetekohast ja tähtaegset tegemist või võiks põhjustada töö mittevastavuse lepingu tingimustele;</w:t>
      </w:r>
    </w:p>
    <w:p w14:paraId="06D58DA3" w14:textId="32F806AD" w:rsidR="00D6006B" w:rsidRDefault="00DF0FD3" w:rsidP="003F0551">
      <w:pPr>
        <w:pStyle w:val="ListParagraph"/>
        <w:numPr>
          <w:ilvl w:val="1"/>
          <w:numId w:val="5"/>
        </w:numPr>
        <w:spacing w:line="250" w:lineRule="auto"/>
        <w:ind w:left="913" w:right="0" w:hanging="431"/>
        <w:contextualSpacing w:val="0"/>
      </w:pPr>
      <w:r>
        <w:t>tal on lepingu täitmiseks vajalikud kehtivad litsentsid, load ja registreeringud;</w:t>
      </w:r>
    </w:p>
    <w:p w14:paraId="0434928A" w14:textId="2D1A1314" w:rsidR="004F3429" w:rsidRDefault="00DF0FD3" w:rsidP="003F0551">
      <w:pPr>
        <w:pStyle w:val="ListParagraph"/>
        <w:numPr>
          <w:ilvl w:val="1"/>
          <w:numId w:val="5"/>
        </w:numPr>
        <w:spacing w:line="250" w:lineRule="auto"/>
        <w:ind w:left="913" w:right="0" w:hanging="431"/>
        <w:contextualSpacing w:val="0"/>
      </w:pPr>
      <w:r>
        <w:t>tal on lepingu täitmiseks vajalikud teadmised ja kogemused ning piisavalt rahalisi vahendeid,</w:t>
      </w:r>
      <w:r w:rsidR="0043544C">
        <w:t xml:space="preserve"> </w:t>
      </w:r>
      <w:r w:rsidR="0043544C" w:rsidRPr="00D6006B">
        <w:t>tehnikat,</w:t>
      </w:r>
      <w:r w:rsidRPr="00D6006B">
        <w:t xml:space="preserve"> t</w:t>
      </w:r>
      <w:r>
        <w:t>ööjõudu ja aega</w:t>
      </w:r>
      <w:r w:rsidR="00A34F53">
        <w:t>.</w:t>
      </w:r>
    </w:p>
    <w:p w14:paraId="6FE666A9" w14:textId="77777777" w:rsidR="004F3429" w:rsidRDefault="00F365F1">
      <w:pPr>
        <w:spacing w:after="133" w:line="259" w:lineRule="auto"/>
        <w:ind w:left="132" w:right="0" w:hanging="10"/>
        <w:jc w:val="left"/>
      </w:pPr>
      <w:r>
        <w:rPr>
          <w:b/>
        </w:rPr>
        <w:t xml:space="preserve">Töövõtja on kohustatud: </w:t>
      </w:r>
    </w:p>
    <w:p w14:paraId="5BFCAFB5" w14:textId="3190281B" w:rsidR="00D6006B" w:rsidRDefault="00246EE3" w:rsidP="003F0551">
      <w:pPr>
        <w:pStyle w:val="ListParagraph"/>
        <w:numPr>
          <w:ilvl w:val="1"/>
          <w:numId w:val="5"/>
        </w:numPr>
        <w:spacing w:line="250" w:lineRule="auto"/>
        <w:ind w:left="913" w:right="0" w:hanging="431"/>
        <w:contextualSpacing w:val="0"/>
      </w:pPr>
      <w:r>
        <w:t>kasutama töö tegemisel vajaliku kvalifikatsiooniga tööjõudu  ning tagama</w:t>
      </w:r>
      <w:r w:rsidRPr="00246EE3">
        <w:t xml:space="preserve"> lepingu kestuse ajal enda vastavus</w:t>
      </w:r>
      <w:r>
        <w:t>e</w:t>
      </w:r>
      <w:r w:rsidRPr="00246EE3">
        <w:t xml:space="preserve"> alusdokumentides nõutud kvalifitseerimis- ja vastavustingimustele ning pakkumusele</w:t>
      </w:r>
      <w:r w:rsidR="00F107A2">
        <w:t>;</w:t>
      </w:r>
    </w:p>
    <w:p w14:paraId="3F2635AB" w14:textId="1975E966" w:rsidR="00D6006B" w:rsidRDefault="00246EE3" w:rsidP="003F0551">
      <w:pPr>
        <w:pStyle w:val="ListParagraph"/>
        <w:numPr>
          <w:ilvl w:val="1"/>
          <w:numId w:val="5"/>
        </w:numPr>
        <w:spacing w:line="250" w:lineRule="auto"/>
        <w:ind w:left="913" w:right="0" w:hanging="431"/>
        <w:contextualSpacing w:val="0"/>
      </w:pPr>
      <w:r>
        <w:t>hüvitama mittekohase teenuse osutamise käigus kolmandatele isikutele, keskkonnale, teele või selle rajatistele tekitatud kahju;</w:t>
      </w:r>
    </w:p>
    <w:p w14:paraId="0125D95B" w14:textId="6B65A464" w:rsidR="00D6006B" w:rsidRDefault="00B34E36" w:rsidP="003F0551">
      <w:pPr>
        <w:pStyle w:val="ListParagraph"/>
        <w:numPr>
          <w:ilvl w:val="1"/>
          <w:numId w:val="5"/>
        </w:numPr>
        <w:spacing w:line="250" w:lineRule="auto"/>
        <w:ind w:left="913" w:right="0" w:hanging="431"/>
        <w:contextualSpacing w:val="0"/>
      </w:pPr>
      <w:r w:rsidRPr="00B34E36">
        <w:t>teavitama tellijat viivitamatult kõigist lepingu täitmisega seotud probleemidest ja olulistest asjaoludest ning nõuab vajadusel tellijalt teenuste osutamiseks vajalikke juhiseid ja teavet. Tellija esitab nõutud juhised ja teabe töövõtjale mõistliku aja jooksul</w:t>
      </w:r>
      <w:r w:rsidR="00F107A2">
        <w:t>;</w:t>
      </w:r>
    </w:p>
    <w:p w14:paraId="1C712C4A" w14:textId="20F8B6BF" w:rsidR="00D6006B" w:rsidRDefault="00B34E36" w:rsidP="003F0551">
      <w:pPr>
        <w:pStyle w:val="ListParagraph"/>
        <w:numPr>
          <w:ilvl w:val="1"/>
          <w:numId w:val="5"/>
        </w:numPr>
        <w:spacing w:line="250" w:lineRule="auto"/>
        <w:ind w:left="913" w:right="0" w:hanging="431"/>
        <w:contextualSpacing w:val="0"/>
      </w:pPr>
      <w:r>
        <w:t>võimaldama tellijal nõude esitamisest arvates 3 tööpäeva jooksul üle vaadata käimasoleval hooajal teenuse osutamiseks kasutatavad sõidukid, masinad ja seadmed</w:t>
      </w:r>
      <w:r w:rsidR="00F107A2">
        <w:t>;</w:t>
      </w:r>
    </w:p>
    <w:p w14:paraId="30A54E7E" w14:textId="0B459D17" w:rsidR="004F3429" w:rsidRDefault="00F365F1" w:rsidP="003F0551">
      <w:pPr>
        <w:pStyle w:val="ListParagraph"/>
        <w:numPr>
          <w:ilvl w:val="1"/>
          <w:numId w:val="5"/>
        </w:numPr>
        <w:spacing w:line="250" w:lineRule="auto"/>
        <w:ind w:left="913" w:right="0" w:hanging="431"/>
        <w:contextualSpacing w:val="0"/>
      </w:pPr>
      <w:r>
        <w:t>mitte võtma või asendama alltöövõtjat ilma tellija eelneva kirjaliku nõusolekuta.</w:t>
      </w:r>
    </w:p>
    <w:p w14:paraId="50C1107D" w14:textId="77777777" w:rsidR="004F3429" w:rsidRDefault="00F365F1">
      <w:pPr>
        <w:spacing w:after="133" w:line="259" w:lineRule="auto"/>
        <w:ind w:left="132" w:right="0" w:hanging="10"/>
        <w:jc w:val="left"/>
      </w:pPr>
      <w:r>
        <w:rPr>
          <w:b/>
        </w:rPr>
        <w:t xml:space="preserve">Töövõtjal on õigus: </w:t>
      </w:r>
    </w:p>
    <w:p w14:paraId="17923DB0" w14:textId="70E1BA19" w:rsidR="003F0551" w:rsidRDefault="00F365F1" w:rsidP="003F0551">
      <w:pPr>
        <w:pStyle w:val="ListParagraph"/>
        <w:numPr>
          <w:ilvl w:val="1"/>
          <w:numId w:val="5"/>
        </w:numPr>
        <w:spacing w:line="250" w:lineRule="auto"/>
        <w:ind w:left="913" w:right="0" w:hanging="431"/>
        <w:contextualSpacing w:val="0"/>
      </w:pPr>
      <w:r>
        <w:t>teha tellijale ettepanekuid töö tegemise kohta, kui soovitavad muudatused tagaksid töövõtja parima arusaama kohaselt lepingu eseme parema kvaliteedi või töö optimaalse tegemise. Töövõtja esitab tellijale ettepanekud kirjalikult koos asjakohaste põhjendustega;</w:t>
      </w:r>
    </w:p>
    <w:p w14:paraId="4293ADD1" w14:textId="67FD7599" w:rsidR="003F0551" w:rsidRDefault="00F365F1" w:rsidP="003F0551">
      <w:pPr>
        <w:pStyle w:val="ListParagraph"/>
        <w:numPr>
          <w:ilvl w:val="1"/>
          <w:numId w:val="5"/>
        </w:numPr>
        <w:spacing w:line="250" w:lineRule="auto"/>
        <w:ind w:left="913" w:right="0" w:hanging="431"/>
        <w:contextualSpacing w:val="0"/>
      </w:pPr>
      <w:r>
        <w:t xml:space="preserve">kasutada õiguskaitsevahendeid lepingus kindlaks määratud juhtudel ja korras. Töövõtjal </w:t>
      </w:r>
      <w:r w:rsidR="00277204">
        <w:t xml:space="preserve">on </w:t>
      </w:r>
      <w:r>
        <w:t>õigus peatada töö tegemine ainult juhul, kui tellija on arvete tasumisega viivituses üle 30 kalendripäeva;</w:t>
      </w:r>
    </w:p>
    <w:p w14:paraId="6EA3889F" w14:textId="07A620D1" w:rsidR="004F3429" w:rsidRDefault="00F365F1" w:rsidP="003F0551">
      <w:pPr>
        <w:pStyle w:val="ListParagraph"/>
        <w:numPr>
          <w:ilvl w:val="1"/>
          <w:numId w:val="5"/>
        </w:numPr>
        <w:spacing w:line="250" w:lineRule="auto"/>
        <w:ind w:left="913" w:right="0" w:hanging="431"/>
        <w:contextualSpacing w:val="0"/>
      </w:pPr>
      <w:r>
        <w:t>anda lepingust tulenevaid ja sellega seotud õigusi ja kohustusi kolmandatele isikutele üle ainult tellija eelneval kirjalikul nõusolekul. Tellijal on õigus keelduda nõusoleku andmisest.</w:t>
      </w:r>
    </w:p>
    <w:p w14:paraId="12BD3C57" w14:textId="77777777" w:rsidR="004F3429" w:rsidRDefault="00F365F1">
      <w:pPr>
        <w:numPr>
          <w:ilvl w:val="0"/>
          <w:numId w:val="2"/>
        </w:numPr>
        <w:spacing w:after="4" w:line="356" w:lineRule="auto"/>
        <w:ind w:right="4910" w:hanging="10"/>
        <w:jc w:val="left"/>
      </w:pPr>
      <w:r>
        <w:rPr>
          <w:b/>
          <w:sz w:val="24"/>
        </w:rPr>
        <w:t xml:space="preserve">Tellija kohustused ja õigused </w:t>
      </w:r>
      <w:r>
        <w:rPr>
          <w:b/>
        </w:rPr>
        <w:t xml:space="preserve">Tellija on kohustatud: </w:t>
      </w:r>
    </w:p>
    <w:p w14:paraId="00C0A3C3" w14:textId="167AFF70" w:rsidR="004F3429" w:rsidRDefault="00F365F1" w:rsidP="003F0551">
      <w:pPr>
        <w:numPr>
          <w:ilvl w:val="1"/>
          <w:numId w:val="2"/>
        </w:numPr>
        <w:spacing w:line="250" w:lineRule="auto"/>
        <w:ind w:left="913" w:right="0" w:hanging="431"/>
      </w:pPr>
      <w:r>
        <w:t>edastama töövõtjale teavet, mis tema arvates võib aidata kaasa töö parimale tegemisele;</w:t>
      </w:r>
    </w:p>
    <w:p w14:paraId="79570E42" w14:textId="07EC7CC3" w:rsidR="004F3429" w:rsidRDefault="00F365F1">
      <w:pPr>
        <w:numPr>
          <w:ilvl w:val="1"/>
          <w:numId w:val="2"/>
        </w:numPr>
        <w:ind w:right="1" w:hanging="432"/>
      </w:pPr>
      <w:r>
        <w:t>tasuma töövõtjale tehtud töö eest lepingus kokku lepitust lähtudes;</w:t>
      </w:r>
    </w:p>
    <w:p w14:paraId="1BCAF071" w14:textId="28A2C857" w:rsidR="004F3429" w:rsidRDefault="00F365F1" w:rsidP="003F0551">
      <w:pPr>
        <w:numPr>
          <w:ilvl w:val="1"/>
          <w:numId w:val="2"/>
        </w:numPr>
        <w:spacing w:line="250" w:lineRule="auto"/>
        <w:ind w:left="913" w:right="0" w:hanging="431"/>
      </w:pPr>
      <w:r>
        <w:t>võtma lepingule vastava töö vastu</w:t>
      </w:r>
      <w:r w:rsidR="00246EE3">
        <w:t>;</w:t>
      </w:r>
    </w:p>
    <w:p w14:paraId="67DA58E2" w14:textId="6C8B559C" w:rsidR="003628DB" w:rsidRPr="003628DB" w:rsidRDefault="003628DB" w:rsidP="003628DB">
      <w:pPr>
        <w:pStyle w:val="ListParagraph"/>
        <w:numPr>
          <w:ilvl w:val="1"/>
          <w:numId w:val="2"/>
        </w:numPr>
      </w:pPr>
      <w:r>
        <w:t>teavitama</w:t>
      </w:r>
      <w:r w:rsidRPr="003628DB">
        <w:t xml:space="preserve"> töövõtjat avastatud vigadest, puudustest ja muudest lepingu täitmisega seotud olulistest asjaoludest viivitamatult</w:t>
      </w:r>
      <w:r w:rsidR="00246EE3">
        <w:t xml:space="preserve"> </w:t>
      </w:r>
      <w:r w:rsidR="00246EE3" w:rsidRPr="00246EE3">
        <w:t>kuid mitte hiljem kui kolme tööpäeva jooksul</w:t>
      </w:r>
      <w:r w:rsidR="00246EE3">
        <w:t>.</w:t>
      </w:r>
    </w:p>
    <w:p w14:paraId="5376E4CF" w14:textId="77777777" w:rsidR="004F3429" w:rsidRDefault="00F365F1">
      <w:pPr>
        <w:spacing w:after="133" w:line="259" w:lineRule="auto"/>
        <w:ind w:left="132" w:right="0" w:hanging="10"/>
        <w:jc w:val="left"/>
      </w:pPr>
      <w:r>
        <w:rPr>
          <w:b/>
        </w:rPr>
        <w:t xml:space="preserve">Tellijal on õigus: </w:t>
      </w:r>
    </w:p>
    <w:p w14:paraId="4AB0F653" w14:textId="1BE572E5" w:rsidR="00DF0FD3" w:rsidRDefault="00DF0FD3" w:rsidP="00DF0FD3">
      <w:pPr>
        <w:numPr>
          <w:ilvl w:val="1"/>
          <w:numId w:val="2"/>
        </w:numPr>
        <w:ind w:right="1" w:hanging="432"/>
      </w:pPr>
      <w:r w:rsidRPr="00DF0FD3">
        <w:t xml:space="preserve">kontrollida lepingu nõuetekohast täitmist, saada töövõtjalt teavet teenuse osutamise käigu kohta ning esitada omapoolseid juhiseid, andmeid ja pretensioone. </w:t>
      </w:r>
    </w:p>
    <w:p w14:paraId="0D252173" w14:textId="5C5AA128" w:rsidR="009178FE" w:rsidRPr="009178FE" w:rsidRDefault="009178FE" w:rsidP="009178FE">
      <w:pPr>
        <w:pStyle w:val="ListParagraph"/>
        <w:numPr>
          <w:ilvl w:val="1"/>
          <w:numId w:val="2"/>
        </w:numPr>
      </w:pPr>
      <w:r w:rsidRPr="009178FE">
        <w:t>igal ajal kontrollida töövõtja vastavust hankedokumentides tellija poolt nõutud töövõtja kvalifitseerimise tingimustele ning töövõtja pakkumises esitatud kvalifikatsiooni ja teenuse osutamise kava andmetele ning nõuda töövõtja mittevastavuse korral töövõtjalt mittevastavuse kõrvaldamist mõistliku aja jooksul.</w:t>
      </w:r>
    </w:p>
    <w:p w14:paraId="01E6AAB1" w14:textId="77777777" w:rsidR="00DF0FD3" w:rsidRPr="00DF0FD3" w:rsidRDefault="00DF0FD3" w:rsidP="00DF0FD3">
      <w:pPr>
        <w:numPr>
          <w:ilvl w:val="1"/>
          <w:numId w:val="2"/>
        </w:numPr>
        <w:ind w:right="1" w:hanging="432"/>
      </w:pPr>
      <w:r w:rsidRPr="00DF0FD3">
        <w:t>Lepingu täitmise üle järelevalvet teostavaks ametiasutuseks on tellija ja vastavalt vajadusele ka Tallinna Munitsipaalpolitsei Amet, seejuures on õiguskaitsevahendite rakendamise õigus ainult tellijal.</w:t>
      </w:r>
    </w:p>
    <w:p w14:paraId="20B7C5F3" w14:textId="52124ED1" w:rsidR="004F3429" w:rsidRPr="008721FA" w:rsidRDefault="00A569BC" w:rsidP="00E11E00">
      <w:pPr>
        <w:numPr>
          <w:ilvl w:val="0"/>
          <w:numId w:val="2"/>
        </w:numPr>
        <w:spacing w:after="4" w:line="356" w:lineRule="auto"/>
        <w:ind w:right="4056" w:hanging="10"/>
        <w:jc w:val="left"/>
        <w:rPr>
          <w:b/>
          <w:sz w:val="24"/>
        </w:rPr>
      </w:pPr>
      <w:r w:rsidRPr="008721FA">
        <w:rPr>
          <w:b/>
          <w:sz w:val="24"/>
        </w:rPr>
        <w:t>Kindlustus ja lepingu täitmise tagatis</w:t>
      </w:r>
    </w:p>
    <w:p w14:paraId="7E1A88CF" w14:textId="014BDADF" w:rsidR="00A569BC" w:rsidRPr="00E11E00" w:rsidRDefault="00A569BC" w:rsidP="00E11E00">
      <w:pPr>
        <w:numPr>
          <w:ilvl w:val="1"/>
          <w:numId w:val="2"/>
        </w:numPr>
        <w:ind w:right="1" w:hanging="432"/>
      </w:pPr>
      <w:r w:rsidRPr="00E11E00">
        <w:t>Töövõtja tagab, et kogu lepingu kehtivusaja jooksul kehtib vastutuskindlustus 100 000 euro ulatuses iga kindlustusjuhtumi kohta. Kindlustuslepingu kindlustusperiood peab algama hiljemalt teenuse osutamise alustamisest ning lõppema mitte enne 3 kuu möödumist arvates teenuse lõpukuupäevast. Töövõtja esitab tellijale vastavad dokumendid hiljemalt 10 päeva enne teenuse alguskuupäeva või nõutud dokumentides näidatud kehtivusaja lõppemisel, tagades katkematu kindlustuskaitse kuni töövõtja on nõuetekohaselt lepingu täitnud. Lepingu tähtaja pikenemise korral kohustub töövõtja pikendama vastavalt kindlustuslepingut.</w:t>
      </w:r>
    </w:p>
    <w:p w14:paraId="5AFF5EA4" w14:textId="47474FE5" w:rsidR="00A569BC" w:rsidRDefault="00A569BC" w:rsidP="00E11E00">
      <w:pPr>
        <w:numPr>
          <w:ilvl w:val="1"/>
          <w:numId w:val="2"/>
        </w:numPr>
        <w:ind w:right="1" w:hanging="432"/>
      </w:pPr>
      <w:r>
        <w:t xml:space="preserve">Vastutuskindlustus peab katma lepingu täitmisega </w:t>
      </w:r>
      <w:r w:rsidR="002F7B39">
        <w:t>a</w:t>
      </w:r>
      <w:r>
        <w:t xml:space="preserve">) kolmandatele isikutele tekitatud kahju, </w:t>
      </w:r>
      <w:r w:rsidR="002F7B39">
        <w:t>b</w:t>
      </w:r>
      <w:r>
        <w:t xml:space="preserve">) keskkonnakahju ning </w:t>
      </w:r>
      <w:r w:rsidR="002F7B39">
        <w:t>c</w:t>
      </w:r>
      <w:r>
        <w:t>) teele või selle elementidele tekitatud kahju. Vaidluse korral kahju tekkimise või selle põhjustaja osas on töövõtja kohustatud tegema koostööd juhtumi asjaolude kindlakstegemisel, sealhulgas esitama pildimaterjalid ja vajadusel ülevaatuseks kahju tekkimise sündmuskohas hooldustöid teostanud hooldussõiduki(d).</w:t>
      </w:r>
    </w:p>
    <w:p w14:paraId="11DE93B8" w14:textId="3497988F" w:rsidR="00A569BC" w:rsidRDefault="00A569BC" w:rsidP="00E11E00">
      <w:pPr>
        <w:numPr>
          <w:ilvl w:val="1"/>
          <w:numId w:val="2"/>
        </w:numPr>
        <w:ind w:right="1" w:hanging="432"/>
      </w:pPr>
      <w:r>
        <w:t>Töövõtja annab lepingu täitmise tagatisena tellijale Euroopa majanduspiirkonnas või Maailma Kaubandusorganisatsiooni riigihankelepinguga ühinenud riigis registreeritud krediidi- või finantsasutuse või kindlustusandja garantii, millega garantiiandja võtab tellija suhtes kohustuse, et täidab tellija esimesel nõudel garantiist tuleneva kohustuse ehk tasub tellija lepingu täitmisest tuleneva rahalise nõude (kulud, kahjud, leppetrahvid vms. lepingurikkumised) 50 000 euro ulatuses. Täitmistagatis peab olema kehtiv hiljemalt teenuse osutamise alustamisest kuni 3 kuu möödumiseni arvates teenuse osutamise lõpetamisest. Töövõtja esitab krediidi- või finantsasutuse või kindlustusandja garantii lepingu koopia tellijale hiljemalt 10 päeva enne teenuse osutamise alguskuupäeva. Tellija realiseerib täitmisaja tagatise töövõtjapoolse lepingurikkumisest tulenevate kulude, kahjude ja leppetrahvide katmiseks.</w:t>
      </w:r>
    </w:p>
    <w:p w14:paraId="22D5C107" w14:textId="27761042" w:rsidR="00A569BC" w:rsidRDefault="00A569BC" w:rsidP="00E11E00">
      <w:pPr>
        <w:numPr>
          <w:ilvl w:val="1"/>
          <w:numId w:val="2"/>
        </w:numPr>
        <w:ind w:right="1" w:hanging="432"/>
      </w:pPr>
      <w:r>
        <w:t>Töövõtja kohustub tagama, et ülalnimetatud kindlustuslepingust tulenev kindlustuskaitse kehtib kogu lepingus fikseeritud töö tegemise aja jooksul. Töövõtja kohustub hoiduma tegudest, mis toovad kaasa või võivad kaasa tuua kindlustuskaitse lõppemise.</w:t>
      </w:r>
    </w:p>
    <w:p w14:paraId="2D4CDE07" w14:textId="371C6897" w:rsidR="004F3429" w:rsidRPr="00E11E00" w:rsidRDefault="00F365F1" w:rsidP="00E11E00">
      <w:pPr>
        <w:numPr>
          <w:ilvl w:val="0"/>
          <w:numId w:val="2"/>
        </w:numPr>
        <w:spacing w:after="4" w:line="356" w:lineRule="auto"/>
        <w:ind w:right="4056" w:hanging="10"/>
        <w:jc w:val="left"/>
        <w:rPr>
          <w:b/>
          <w:sz w:val="24"/>
        </w:rPr>
      </w:pPr>
      <w:r w:rsidRPr="00E11E00">
        <w:rPr>
          <w:b/>
          <w:sz w:val="24"/>
        </w:rPr>
        <w:t>Vastutus</w:t>
      </w:r>
    </w:p>
    <w:p w14:paraId="78EE89C2" w14:textId="1AA0DF4A" w:rsidR="004F3429" w:rsidRDefault="00F365F1" w:rsidP="00E11E00">
      <w:pPr>
        <w:numPr>
          <w:ilvl w:val="1"/>
          <w:numId w:val="2"/>
        </w:numPr>
        <w:ind w:right="1" w:hanging="432"/>
      </w:pPr>
      <w:r>
        <w:t>Pool vastutab teisele poolele lepingu rikkumisega tekitatud kahju eest.</w:t>
      </w:r>
    </w:p>
    <w:p w14:paraId="7227C1CC" w14:textId="6570274F" w:rsidR="004F3429" w:rsidRDefault="00F365F1" w:rsidP="00E11E00">
      <w:pPr>
        <w:numPr>
          <w:ilvl w:val="1"/>
          <w:numId w:val="2"/>
        </w:numPr>
        <w:ind w:right="1" w:hanging="432"/>
      </w:pPr>
      <w:r>
        <w:t>Töövõtjal on õigus nõuda tellijalt tähtpäevaks tasumata summalt viivist 0,033% iga viivitatud kalendripäeva eest. Töövõtja esitab tellijale kirjaliku nõude ja vastavasisulise e-arve. Muus osas piirdub tellija vastutus töövõtja ees lepingu alusel makstava tasuga.</w:t>
      </w:r>
    </w:p>
    <w:p w14:paraId="7A42A5B8" w14:textId="406E6046" w:rsidR="004F3429" w:rsidRDefault="00F365F1" w:rsidP="00E11E00">
      <w:pPr>
        <w:numPr>
          <w:ilvl w:val="1"/>
          <w:numId w:val="2"/>
        </w:numPr>
        <w:ind w:right="1" w:hanging="432"/>
      </w:pPr>
      <w:r>
        <w:t>Tellijal on õigus kasutada töövõtja vastu kõiki õiguskaitsevahendeid, sh nõuda leppetrahvi, lepingu täitmist ja kahju hüvitamist.</w:t>
      </w:r>
    </w:p>
    <w:p w14:paraId="4F7DFC3E" w14:textId="52E89A25" w:rsidR="00674354" w:rsidRDefault="00674354" w:rsidP="00E11E00">
      <w:pPr>
        <w:numPr>
          <w:ilvl w:val="1"/>
          <w:numId w:val="2"/>
        </w:numPr>
        <w:ind w:right="1" w:hanging="432"/>
      </w:pPr>
      <w:r>
        <w:t>Pooled on kokku leppinud, et leppetrahvi kohaldatakse iga rikkumise kohta eraldi. Tellijal on õigus tasaarvestada leppetrahv töövõtjale makstava tasuga.</w:t>
      </w:r>
    </w:p>
    <w:p w14:paraId="2F42B562" w14:textId="1563F519" w:rsidR="00674354" w:rsidRDefault="00674354" w:rsidP="00E11E00">
      <w:pPr>
        <w:numPr>
          <w:ilvl w:val="1"/>
          <w:numId w:val="2"/>
        </w:numPr>
        <w:ind w:right="1" w:hanging="432"/>
      </w:pPr>
      <w:r>
        <w:t>Töövõtja kohustub oma kulul kõrvaldama infosüsteemis ja/või teenuse kvaliteedi hindamise aktis fikseeritud puudused sõltuvalt nende tekkepõhjustest, hulgast ja ohtlikkusest esimesel võimalusel, aga mitte hiljem kui 12 tunni jooksul, kui aktis pole märgitud teisiti. Tellijal on õigus vähendada töövõtjale väljamakstavat tasu tasaarvestuse kaudu sõltumata sellest, kas töövõtja asub puuduseid kõrvaldama. Juhul, kui töövõtja ei ole puudusi kõrvaldanud tähtaegselt, on tellijal õigus kõrvaldada puudused ise või teha puuduste kõrvaldamine ülesandeks kolmandale isikule. Sellisel juhul on tellijal õigus nõuda töövõtjalt puuduste kõrvaldamiseks tehtud põhjendatud kulude hüvitamist, arvestades võlaõigusseaduse §-s 161 sätestatut.</w:t>
      </w:r>
    </w:p>
    <w:p w14:paraId="2D3548CB" w14:textId="57AF5747" w:rsidR="00674354" w:rsidRDefault="00674354" w:rsidP="00E11E00">
      <w:pPr>
        <w:numPr>
          <w:ilvl w:val="1"/>
          <w:numId w:val="2"/>
        </w:numPr>
        <w:ind w:right="1" w:hanging="432"/>
      </w:pPr>
      <w:r>
        <w:t>Tellija võib tasust maha arvestada ka töövõtja poolt tellijale tekitatud kahju (nt kahjustatud liikluskorraldusvahendid, valgustid, ühistranspordipeatused, prügikastid, teekate, pingid, haljastus</w:t>
      </w:r>
      <w:r w:rsidR="002F7B39">
        <w:t>, tõendatud isikukahju</w:t>
      </w:r>
      <w:r>
        <w:t xml:space="preserve"> jne).</w:t>
      </w:r>
    </w:p>
    <w:p w14:paraId="70366591" w14:textId="4489396E" w:rsidR="00674354" w:rsidRDefault="00674354" w:rsidP="00E11E00">
      <w:pPr>
        <w:numPr>
          <w:ilvl w:val="1"/>
          <w:numId w:val="2"/>
        </w:numPr>
        <w:ind w:right="1" w:hanging="432"/>
      </w:pPr>
      <w:r>
        <w:t>Lepingupoolel on õigus nõuda leppetrahvi tasumist kolme kuu jooksul arvates päevast, mil ta sai teada leppetrahvi nõudmise õiguse tekkimisest.</w:t>
      </w:r>
    </w:p>
    <w:p w14:paraId="69DC725C" w14:textId="5F6D0BFF" w:rsidR="004F3429" w:rsidRDefault="00674354" w:rsidP="00E11E00">
      <w:pPr>
        <w:numPr>
          <w:ilvl w:val="1"/>
          <w:numId w:val="2"/>
        </w:numPr>
        <w:ind w:right="1" w:hanging="432"/>
      </w:pPr>
      <w:r>
        <w:t>Tellijal ei ole õigust teha mahaarvamisi tasust, kui töövõtja võimetus teenust tähtaegselt või nõuetekohaselt osutada on tingitud tellijast tulenevast asjaolust.</w:t>
      </w:r>
    </w:p>
    <w:p w14:paraId="491C30A0" w14:textId="36398DE3" w:rsidR="004F3429" w:rsidRPr="00E11E00" w:rsidRDefault="000E6185" w:rsidP="00E11E00">
      <w:pPr>
        <w:numPr>
          <w:ilvl w:val="0"/>
          <w:numId w:val="2"/>
        </w:numPr>
        <w:spacing w:after="4" w:line="356" w:lineRule="auto"/>
        <w:ind w:right="4056" w:hanging="10"/>
        <w:jc w:val="left"/>
        <w:rPr>
          <w:b/>
          <w:sz w:val="24"/>
        </w:rPr>
      </w:pPr>
      <w:r>
        <w:rPr>
          <w:b/>
          <w:sz w:val="24"/>
        </w:rPr>
        <w:t>M</w:t>
      </w:r>
      <w:r w:rsidR="00F365F1" w:rsidRPr="00E11E00">
        <w:rPr>
          <w:b/>
          <w:sz w:val="24"/>
        </w:rPr>
        <w:t>aksetingimused</w:t>
      </w:r>
    </w:p>
    <w:p w14:paraId="7875A9DF" w14:textId="362426CC" w:rsidR="004F3429" w:rsidRDefault="00426190" w:rsidP="00E11E00">
      <w:pPr>
        <w:numPr>
          <w:ilvl w:val="1"/>
          <w:numId w:val="2"/>
        </w:numPr>
        <w:ind w:right="1" w:hanging="432"/>
      </w:pPr>
      <w:r>
        <w:t xml:space="preserve">Tellija maksab töövõtjale üleandmis-vastuvõtmisakti ja e-arve alusel. Töövõtjal on </w:t>
      </w:r>
      <w:r w:rsidR="00E87DF9">
        <w:t xml:space="preserve">kohustus </w:t>
      </w:r>
      <w:r>
        <w:t xml:space="preserve">esitada tellijale tasumiseks e-arve, kui tellija on kinnitanud selle aluseks oleva üleandmis-vastuvõtmisakti, selles nimetatud töö ja selle rahalise maksumuse. Tellija maksetähtaeg on 21 kalendripäeva alates e-arve väljastamisest. </w:t>
      </w:r>
      <w:r w:rsidR="00A54CA8">
        <w:t xml:space="preserve">Töövõtja </w:t>
      </w:r>
      <w:r>
        <w:t xml:space="preserve">kajastab tellijale esitatavas e-arve </w:t>
      </w:r>
      <w:proofErr w:type="spellStart"/>
      <w:r>
        <w:t>xml</w:t>
      </w:r>
      <w:proofErr w:type="spellEnd"/>
      <w:r>
        <w:t xml:space="preserve">-failis  </w:t>
      </w:r>
      <w:r w:rsidRPr="00E11E00">
        <w:t>„</w:t>
      </w:r>
      <w:proofErr w:type="spellStart"/>
      <w:r w:rsidRPr="00E11E00">
        <w:t>Extension</w:t>
      </w:r>
      <w:proofErr w:type="spellEnd"/>
      <w:r w:rsidRPr="00E11E00">
        <w:t xml:space="preserve"> </w:t>
      </w:r>
      <w:proofErr w:type="spellStart"/>
      <w:r w:rsidRPr="00E11E00">
        <w:t>extensionId</w:t>
      </w:r>
      <w:proofErr w:type="spellEnd"/>
      <w:r w:rsidRPr="00E11E00">
        <w:t xml:space="preserve">“ </w:t>
      </w:r>
      <w:r>
        <w:t xml:space="preserve">plokis andmeväljal </w:t>
      </w:r>
      <w:r w:rsidRPr="00E11E00">
        <w:t>„</w:t>
      </w:r>
      <w:proofErr w:type="spellStart"/>
      <w:r w:rsidRPr="00E11E00">
        <w:t>InformationContent</w:t>
      </w:r>
      <w:proofErr w:type="spellEnd"/>
      <w:r w:rsidRPr="00E11E00">
        <w:t xml:space="preserve">“ </w:t>
      </w:r>
      <w:r>
        <w:t>riigihanke viitenumbri.</w:t>
      </w:r>
    </w:p>
    <w:p w14:paraId="0AEC3800" w14:textId="5898F492" w:rsidR="00426190" w:rsidRDefault="00426190" w:rsidP="00E11E00">
      <w:pPr>
        <w:numPr>
          <w:ilvl w:val="1"/>
          <w:numId w:val="2"/>
        </w:numPr>
        <w:ind w:right="1" w:hanging="432"/>
      </w:pPr>
      <w:r w:rsidRPr="00203F56">
        <w:t>Lepingu kehtivuse vältel korrigeeritakse teenuse osutamise ühikuhindasid 1 kord aastas iga aasta 1. märtsist, lähtuvalt eelneva kalendriaasta keskmisest tarbijahinna muutusest võrreldes sellele vahetult eelneva aasta sama perioodiga (nt 2025 aasta võrdlus aastaga 2024)</w:t>
      </w:r>
      <w:r w:rsidR="003541AC">
        <w:t xml:space="preserve">, </w:t>
      </w:r>
      <w:r w:rsidR="003541AC" w:rsidRPr="00203F56">
        <w:t>kuid mitte rohkem kui 5%</w:t>
      </w:r>
      <w:r w:rsidR="003541AC">
        <w:t xml:space="preserve">. </w:t>
      </w:r>
      <w:r w:rsidRPr="00203F56">
        <w:t xml:space="preserve">Aluseks </w:t>
      </w:r>
      <w:r w:rsidR="003541AC">
        <w:t xml:space="preserve">võetakse </w:t>
      </w:r>
      <w:r w:rsidRPr="00203F56">
        <w:t>Eesti Statistikaameti poolt avalikustatav tarbijahinnaindeksi muutus. Ühikuhindade korrigeerimiseks esitab korrigeerimist sooviv pool hiljemalt vastava aasta veebruari jooksul kirjaliku avalduse teisele poolele. Ühikuhindade rakendamisel ja korrigeerimisel peetakse arvutustehetes arvestust neli kohta peale koma, mis ühiku- või kuumaksumuste määramistel ümardatakse eurosentide täpsuseni.</w:t>
      </w:r>
    </w:p>
    <w:p w14:paraId="5265A609" w14:textId="51885F22" w:rsidR="004F3429" w:rsidRPr="009153F2" w:rsidRDefault="00F365F1" w:rsidP="009153F2">
      <w:pPr>
        <w:numPr>
          <w:ilvl w:val="0"/>
          <w:numId w:val="2"/>
        </w:numPr>
        <w:spacing w:after="4" w:line="356" w:lineRule="auto"/>
        <w:ind w:right="4056" w:hanging="10"/>
        <w:jc w:val="left"/>
        <w:rPr>
          <w:b/>
          <w:sz w:val="24"/>
        </w:rPr>
      </w:pPr>
      <w:r w:rsidRPr="009153F2">
        <w:rPr>
          <w:b/>
          <w:sz w:val="24"/>
        </w:rPr>
        <w:t>Vääramatu jõud</w:t>
      </w:r>
    </w:p>
    <w:p w14:paraId="2322F598" w14:textId="75C1E999" w:rsidR="004F3429" w:rsidRDefault="00F365F1" w:rsidP="009153F2">
      <w:pPr>
        <w:numPr>
          <w:ilvl w:val="1"/>
          <w:numId w:val="2"/>
        </w:numPr>
        <w:ind w:right="1" w:hanging="432"/>
      </w:pPr>
      <w:r>
        <w:t>Pooled vabanevad lepingust tulenevate ja sellega seotud kohustuste täitmisest osaliselt või täielikult ajal, kui seda takistab vääramatu jõud. Pooled on kohustatud rakendama kõiki abinõusid, et ära hoida teisele poolele kahju tekitamine ja tagada võimalikult suures ulatuses lepingu täitmine. Vääramatu jõu esinemist peab tõendama pool, kes soovib</w:t>
      </w:r>
      <w:r w:rsidR="009153F2" w:rsidRPr="009153F2">
        <w:t xml:space="preserve"> </w:t>
      </w:r>
      <w:r w:rsidR="009153F2">
        <w:t>sellele viidata kui alusele, et vabaneda seadusest tulenevast ja/või lepingus kokku lepitud vastutusest endale lepinguga võetud kohustuste rikkumise eest.</w:t>
      </w:r>
    </w:p>
    <w:p w14:paraId="0F349459" w14:textId="49A8D7A0" w:rsidR="004F3429" w:rsidRDefault="00F365F1" w:rsidP="009153F2">
      <w:pPr>
        <w:numPr>
          <w:ilvl w:val="1"/>
          <w:numId w:val="2"/>
        </w:numPr>
        <w:ind w:right="1" w:hanging="432"/>
      </w:pPr>
      <w:r>
        <w:t>Vääramatu jõu esinemisest tuleb teist poolt viivitamata teavitada vähemalt kirjalikku taasesitamist võimaldavas vormis.</w:t>
      </w:r>
    </w:p>
    <w:p w14:paraId="6F2BE2C9" w14:textId="4E37B1B2" w:rsidR="004F3429" w:rsidRDefault="00F365F1" w:rsidP="009153F2">
      <w:pPr>
        <w:numPr>
          <w:ilvl w:val="1"/>
          <w:numId w:val="2"/>
        </w:numPr>
        <w:ind w:right="1" w:hanging="432"/>
      </w:pPr>
      <w:r>
        <w:t>Vääramatu jõu esinemisel pikenevad töö tähtaeg ja vahetähtajad (kui need on kokku lepitud) vääramatu jõu kestuse võrra. Kui vääramatu jõud esineb üle kolme kalendrikuu, on pooltel õigus leping lõpetada. Sellisel juhul on tellija kohustatud töövõtjale tasuma faktiliselt tehtud töö eest.</w:t>
      </w:r>
    </w:p>
    <w:p w14:paraId="522BB062" w14:textId="6DAB76F0" w:rsidR="00A34F53" w:rsidRDefault="00A34F53" w:rsidP="009153F2">
      <w:pPr>
        <w:numPr>
          <w:ilvl w:val="1"/>
          <w:numId w:val="2"/>
        </w:numPr>
        <w:ind w:right="1" w:hanging="432"/>
      </w:pPr>
      <w:r w:rsidRPr="00A34F53">
        <w:t>Töö tegemist takistavaid ilmastikuolusid ei loeta vääramatuks jõuks, kui need ei erine oluliselt Eestis sellel aastaajal tavapärastest ilmastikuoludest.</w:t>
      </w:r>
    </w:p>
    <w:p w14:paraId="2B9FC8F0" w14:textId="168E16B8" w:rsidR="004F3429" w:rsidRPr="009153F2" w:rsidRDefault="00F365F1" w:rsidP="009153F2">
      <w:pPr>
        <w:numPr>
          <w:ilvl w:val="0"/>
          <w:numId w:val="2"/>
        </w:numPr>
        <w:spacing w:after="4" w:line="356" w:lineRule="auto"/>
        <w:ind w:right="4056" w:hanging="10"/>
        <w:jc w:val="left"/>
        <w:rPr>
          <w:b/>
          <w:sz w:val="24"/>
        </w:rPr>
      </w:pPr>
      <w:r w:rsidRPr="009153F2">
        <w:rPr>
          <w:b/>
          <w:sz w:val="24"/>
        </w:rPr>
        <w:t>Korruptsioonivastased meetmed</w:t>
      </w:r>
    </w:p>
    <w:p w14:paraId="2BEC7129" w14:textId="33B1FCB0" w:rsidR="004F3429" w:rsidRDefault="00F365F1" w:rsidP="009153F2">
      <w:pPr>
        <w:numPr>
          <w:ilvl w:val="1"/>
          <w:numId w:val="2"/>
        </w:numPr>
        <w:ind w:right="1" w:hanging="432"/>
      </w:pPr>
      <w:r>
        <w:t>Pooled ja nende nimel tegutsevad isikud on kohustatud kinni pidama Eesti Vabariigis kehtivatest korruptsioonivastastest õigusaktidest.</w:t>
      </w:r>
    </w:p>
    <w:p w14:paraId="28BE0C4C" w14:textId="461F6C39" w:rsidR="004F3429" w:rsidRDefault="00F365F1" w:rsidP="009153F2">
      <w:pPr>
        <w:numPr>
          <w:ilvl w:val="1"/>
          <w:numId w:val="2"/>
        </w:numPr>
        <w:ind w:right="1" w:hanging="432"/>
      </w:pPr>
      <w:r>
        <w:t>Töövõtjal on keelatud sõlmida lepingu täitmisega seoses kokkuleppeid tellija nimel tegutsevate isikutega ja nendega korruptsioonivastase seaduse § 7 tähenduses seotud isikutega, teha neile lepingu täitmisega seoses kingitusi või soodustusi, mida ei saa üheselt mõista tavapärase viisakusavaldusena korruptsioonivastase seaduse § 4 tähenduses, või seada neid olukorda, mis võivad kaasa tuua tegeliku või näilise huvide konflikti.</w:t>
      </w:r>
    </w:p>
    <w:p w14:paraId="1DEA8C00" w14:textId="55E4342A" w:rsidR="004F3429" w:rsidRDefault="00F365F1" w:rsidP="009153F2">
      <w:pPr>
        <w:numPr>
          <w:ilvl w:val="1"/>
          <w:numId w:val="2"/>
        </w:numPr>
        <w:ind w:right="1" w:hanging="432"/>
      </w:pPr>
      <w:r>
        <w:t>Kui töövõtja kutsub oma äritegevuse raames korraldatud üritusele lepingu täitmisega seoses tellija nimel tegutseva(id) isiku(id), ei tohi üritusel neid mõjutada. Üritusel võõrustamine peab jääma tavapärase viisakusavalduse raamesse.</w:t>
      </w:r>
    </w:p>
    <w:p w14:paraId="4A09A9AA" w14:textId="5EE33005" w:rsidR="004F3429" w:rsidRDefault="00F365F1" w:rsidP="009153F2">
      <w:pPr>
        <w:numPr>
          <w:ilvl w:val="1"/>
          <w:numId w:val="2"/>
        </w:numPr>
        <w:ind w:right="1" w:hanging="432"/>
      </w:pPr>
      <w:r>
        <w:t>Töövõtja peab rakendama meetmeid, et vältida korruptsiooni tema nimel tegutsevate isikute, oma alltöövõtjate või muude temaga seotud kolmandate isikute poolt seoses lepingu täitmisega.</w:t>
      </w:r>
    </w:p>
    <w:p w14:paraId="6FBEAFCA" w14:textId="54D0874B" w:rsidR="004F3429" w:rsidRDefault="00F365F1" w:rsidP="009153F2">
      <w:pPr>
        <w:numPr>
          <w:ilvl w:val="1"/>
          <w:numId w:val="2"/>
        </w:numPr>
        <w:ind w:right="1" w:hanging="432"/>
      </w:pPr>
      <w:r>
        <w:t>Töövõtja ja tellija ning nende nimel tegutsevad isikud kohustuvad tegema üksteisega koostööd korruptsioonivastaste meetmete rakendamisel, sh teavitama viivitamata üksteist kõigist lepingu täitmisega seotud korruptsioonijuhtumi kahtlustest.</w:t>
      </w:r>
    </w:p>
    <w:p w14:paraId="016AD66B" w14:textId="494AC767" w:rsidR="004F3429" w:rsidRDefault="00F365F1" w:rsidP="009153F2">
      <w:pPr>
        <w:numPr>
          <w:ilvl w:val="1"/>
          <w:numId w:val="2"/>
        </w:numPr>
        <w:ind w:right="1" w:hanging="432"/>
      </w:pPr>
      <w:r>
        <w:t>Tellijal on õigus leping lõpetada, kui töövõtja rikub korruptsioonivastaseid õigusakte või on rikkunud lepingus ettenähtud korruptsioonivastaseid meetmeid.</w:t>
      </w:r>
    </w:p>
    <w:p w14:paraId="32722EFC" w14:textId="77777777" w:rsidR="00DF0FD3" w:rsidRPr="0053372D" w:rsidRDefault="00F365F1" w:rsidP="0053372D">
      <w:pPr>
        <w:numPr>
          <w:ilvl w:val="0"/>
          <w:numId w:val="2"/>
        </w:numPr>
        <w:spacing w:after="4" w:line="356" w:lineRule="auto"/>
        <w:ind w:right="3914" w:hanging="10"/>
        <w:jc w:val="left"/>
        <w:rPr>
          <w:b/>
          <w:sz w:val="24"/>
        </w:rPr>
      </w:pPr>
      <w:r>
        <w:rPr>
          <w:b/>
          <w:sz w:val="24"/>
        </w:rPr>
        <w:t>Konfidentsiaalsus ja isikuandmete kaitse</w:t>
      </w:r>
    </w:p>
    <w:p w14:paraId="7AB06810" w14:textId="0E59EB1D" w:rsidR="004F3429" w:rsidRDefault="00F365F1" w:rsidP="0053372D">
      <w:pPr>
        <w:numPr>
          <w:ilvl w:val="1"/>
          <w:numId w:val="2"/>
        </w:numPr>
        <w:ind w:right="1" w:hanging="432"/>
      </w:pPr>
      <w:r w:rsidRPr="00F365F1">
        <w:t>Töövõtja kohustub hoidma konfidentsiaalsena ja mitte avaldama kolmandatele isikutele lepingu täitmisega seoses saadud konfidentsiaalset teavet, sh isikuandmeid. Piirang ei kehti juhul, kui avaldamise kohustus tuleneb seadusest. Töövõtja vastutab konfidentsiaalsuskohustuse täitmata jätmise eest kõigi isikute suhtes, kelle ta on lepingu täitmisse kaasanud. Kui töövõtja rikub konfidentsiaalsuskohustust, kohustub ta sellega tekitatud kahju hüvitama. Konfidentsiaalsuskohustus jääb kehtima ka pärast lepingu eesmärgi saavutamist.</w:t>
      </w:r>
    </w:p>
    <w:p w14:paraId="5C95198F" w14:textId="439D655A" w:rsidR="004F3429" w:rsidRDefault="00F365F1" w:rsidP="0053372D">
      <w:pPr>
        <w:numPr>
          <w:ilvl w:val="1"/>
          <w:numId w:val="2"/>
        </w:numPr>
        <w:ind w:right="1" w:hanging="432"/>
      </w:pPr>
      <w:r>
        <w:t>Teave on konfidentsiaalne, kui see on mõistlikult äratuntavalt konfidentsiaalset laadi või kui teavet edastav pool viitab selle konfidentsiaalsusele ja tal on seadusest tulenevalt õigus teabele juurdepääsu piirata. Vastutus konfidentsiaalsuskohustuse täitmata jätmise eest lasub töövõtjal kõigi isikute suhtes, kelle ta on lepingu täitmisse kaasanud.</w:t>
      </w:r>
    </w:p>
    <w:p w14:paraId="5F026FF8" w14:textId="57929998" w:rsidR="004F3429" w:rsidRDefault="00F365F1" w:rsidP="0053372D">
      <w:pPr>
        <w:numPr>
          <w:ilvl w:val="1"/>
          <w:numId w:val="2"/>
        </w:numPr>
        <w:ind w:right="1" w:hanging="432"/>
      </w:pPr>
      <w:r>
        <w:t>Töövõtja kohustub rakendama kõiki asjakohaseid korralduslikke ja tehnilisi turvameetmeid, sh järgima andmekaitsealaseid ja infoturvet puudutavaid Euroopa Liidu ning Eesti Vabariigi õigusakte ja eeskirju, et vältida kolmandate isikute juurdepääsu isikuandmetele, kaitsta andmeid juhusliku või tahtliku volitamata muutmise, juhusliku hävimise, tahtliku hävitamise, avalikustamise jms eest.</w:t>
      </w:r>
    </w:p>
    <w:p w14:paraId="7B8E61F2" w14:textId="2E1B4EEF" w:rsidR="004F3429" w:rsidRDefault="00F365F1" w:rsidP="0053372D">
      <w:pPr>
        <w:numPr>
          <w:ilvl w:val="1"/>
          <w:numId w:val="2"/>
        </w:numPr>
        <w:ind w:right="1" w:hanging="432"/>
      </w:pPr>
      <w:r>
        <w:t>Töövõtja tagab, et isikuandmete töötlemiseks on olemas õiguslik alus ja andmesubjektide õigused on kaitstud. Kui lepingu täitmise käigus rikutakse isikuandmete töötlemise nõudeid, dokumenteerib töövõtja rikkumise, korraldab seadusest tulenevalt selle lahendamise ja teavitab tellijat rikkumisest viivitamata, kuid mitte hiljem kui ühe ööpäeva jooksul. Töövõtja on kohustatud esitama tellija nõudmisel teavet andmekaitsealaste nõuete täitmise kohta ning tegema koostööd tellijaga, sh osutama abi järelevalveasutuste järelepärimiste korral seoses andmekaitsealaste nõuete täitmisega.</w:t>
      </w:r>
    </w:p>
    <w:p w14:paraId="20506D7D" w14:textId="68B0042F" w:rsidR="004F3429" w:rsidRDefault="00F365F1" w:rsidP="0053372D">
      <w:pPr>
        <w:numPr>
          <w:ilvl w:val="1"/>
          <w:numId w:val="2"/>
        </w:numPr>
        <w:ind w:right="1" w:hanging="432"/>
      </w:pPr>
      <w:r>
        <w:t>Kui andmete säilitamiseks ei ole õiguslikku alust, kustutab ja/või tagastab töövõtja pärast töö tellijale üleandmist kõik enda valduses olevad töö tegemiseks vajalikud isikuandmed (nt neid sisaldavad andmefailid ja paberid). Töövõtja teavitab tellijat isikuandmete hävitamise lõpuleviimisest.</w:t>
      </w:r>
    </w:p>
    <w:p w14:paraId="48850F87" w14:textId="116B2C63" w:rsidR="004F3429" w:rsidRDefault="00F365F1" w:rsidP="0053372D">
      <w:pPr>
        <w:numPr>
          <w:ilvl w:val="1"/>
          <w:numId w:val="2"/>
        </w:numPr>
        <w:ind w:right="1" w:hanging="432"/>
      </w:pPr>
      <w:r>
        <w:t>Töövõtja võimaldab tellijal või tema volitatud isikutel kontrollida lepingus kokku lepitud kohustuste täitmist ja osutab kontrollimisel abi.</w:t>
      </w:r>
    </w:p>
    <w:p w14:paraId="33B193F2" w14:textId="448808F3" w:rsidR="004F3429" w:rsidRPr="0053372D" w:rsidRDefault="00F365F1" w:rsidP="0053372D">
      <w:pPr>
        <w:numPr>
          <w:ilvl w:val="0"/>
          <w:numId w:val="2"/>
        </w:numPr>
        <w:spacing w:after="4" w:line="356" w:lineRule="auto"/>
        <w:ind w:right="3914" w:hanging="10"/>
        <w:jc w:val="left"/>
        <w:rPr>
          <w:b/>
          <w:sz w:val="24"/>
        </w:rPr>
      </w:pPr>
      <w:r w:rsidRPr="0053372D">
        <w:rPr>
          <w:b/>
          <w:sz w:val="24"/>
        </w:rPr>
        <w:t>Lepingu lõppemine</w:t>
      </w:r>
    </w:p>
    <w:p w14:paraId="3E8585F4" w14:textId="627A6B5B" w:rsidR="004F3429" w:rsidRDefault="00F365F1" w:rsidP="0053372D">
      <w:pPr>
        <w:numPr>
          <w:ilvl w:val="1"/>
          <w:numId w:val="2"/>
        </w:numPr>
        <w:ind w:right="1" w:hanging="432"/>
      </w:pPr>
      <w:r>
        <w:t>Tellijal on õigus leping erakorraliselt lõpetada järgmistel juhtudel</w:t>
      </w:r>
      <w:r w:rsidR="001122E8">
        <w:t xml:space="preserve"> teatades sellest 30 päeva ette</w:t>
      </w:r>
      <w:r w:rsidR="00C970B8">
        <w:t>, kui</w:t>
      </w:r>
      <w:r>
        <w:t>:</w:t>
      </w:r>
    </w:p>
    <w:p w14:paraId="2370AFB8" w14:textId="38239D9F" w:rsidR="004F3429" w:rsidRDefault="00F365F1" w:rsidP="0053372D">
      <w:pPr>
        <w:pStyle w:val="ListParagraph"/>
        <w:numPr>
          <w:ilvl w:val="2"/>
          <w:numId w:val="7"/>
        </w:numPr>
        <w:ind w:right="1"/>
      </w:pPr>
      <w:r>
        <w:t xml:space="preserve">töövõtja </w:t>
      </w:r>
      <w:r w:rsidR="001122E8">
        <w:t xml:space="preserve">on </w:t>
      </w:r>
      <w:r w:rsidR="001122E8" w:rsidRPr="001122E8">
        <w:t xml:space="preserve">vähemalt 3 järjestikusel korral jätnud puuduse kõrvaldamata ning </w:t>
      </w:r>
      <w:r w:rsidR="001122E8">
        <w:t>t</w:t>
      </w:r>
      <w:r w:rsidR="001122E8" w:rsidRPr="001122E8">
        <w:t>ellija on kõrvaldanud puuduse ise või teinud puuduste kõrvaldamise ülesandeks kolmandale isikule</w:t>
      </w:r>
      <w:r>
        <w:t xml:space="preserve">; </w:t>
      </w:r>
    </w:p>
    <w:p w14:paraId="29BB5E2D" w14:textId="6157CE97" w:rsidR="007C195E" w:rsidRDefault="007C195E" w:rsidP="0053372D">
      <w:pPr>
        <w:pStyle w:val="ListParagraph"/>
        <w:numPr>
          <w:ilvl w:val="2"/>
          <w:numId w:val="7"/>
        </w:numPr>
        <w:ind w:right="1"/>
      </w:pPr>
      <w:r>
        <w:t xml:space="preserve">töövõtja </w:t>
      </w:r>
      <w:r w:rsidRPr="007C195E">
        <w:t>ei kasuta rasketes ilmastikuoludes piisaval määral tööjõudu, hooldussõidukeid ja masinaid raskete tingimustega toimetulekuks</w:t>
      </w:r>
      <w:r w:rsidR="00914A91">
        <w:t>;</w:t>
      </w:r>
    </w:p>
    <w:p w14:paraId="3511E3A9" w14:textId="0D7562CB" w:rsidR="004F3429" w:rsidRDefault="001122E8" w:rsidP="0053372D">
      <w:pPr>
        <w:pStyle w:val="ListParagraph"/>
        <w:numPr>
          <w:ilvl w:val="2"/>
          <w:numId w:val="7"/>
        </w:numPr>
        <w:ind w:right="1"/>
      </w:pPr>
      <w:r w:rsidRPr="007C195E">
        <w:t xml:space="preserve">hoolduspiirkonnas kasutatav tehnika või seadmed ei ole tehniliselt korras või ei vasta </w:t>
      </w:r>
      <w:r w:rsidR="00A54CA8">
        <w:t>töövõtja</w:t>
      </w:r>
      <w:r w:rsidR="00A54CA8" w:rsidRPr="007C195E">
        <w:t xml:space="preserve"> </w:t>
      </w:r>
      <w:r w:rsidRPr="007C195E">
        <w:t>poolt koostatud teenuse osutamise kavas kirjeldatud tingimustele</w:t>
      </w:r>
      <w:r>
        <w:t>;</w:t>
      </w:r>
    </w:p>
    <w:p w14:paraId="0A579E9E" w14:textId="024965AB" w:rsidR="004F3429" w:rsidRDefault="007C195E" w:rsidP="0053372D">
      <w:pPr>
        <w:pStyle w:val="ListParagraph"/>
        <w:numPr>
          <w:ilvl w:val="2"/>
          <w:numId w:val="7"/>
        </w:numPr>
        <w:ind w:right="1"/>
      </w:pPr>
      <w:r>
        <w:t xml:space="preserve">töövõtja </w:t>
      </w:r>
      <w:r w:rsidRPr="007C195E">
        <w:t>ei rakenda teenuse parima osutamise huvides  teenuse osutamise kavas kirjeldatud meetmeid, mistõttu kannatab teenuse kvaliteet</w:t>
      </w:r>
      <w:r w:rsidR="00F365F1">
        <w:t xml:space="preserve">; </w:t>
      </w:r>
    </w:p>
    <w:p w14:paraId="5E6CCD2B" w14:textId="6E1DDB52" w:rsidR="004F3429" w:rsidRDefault="00426190" w:rsidP="0053372D">
      <w:pPr>
        <w:pStyle w:val="ListParagraph"/>
        <w:numPr>
          <w:ilvl w:val="2"/>
          <w:numId w:val="7"/>
        </w:numPr>
        <w:ind w:right="1"/>
      </w:pPr>
      <w:r>
        <w:t>t</w:t>
      </w:r>
      <w:r w:rsidR="00F365F1">
        <w:t>öövõtja</w:t>
      </w:r>
      <w:r>
        <w:t xml:space="preserve"> on </w:t>
      </w:r>
      <w:r w:rsidR="00F365F1">
        <w:t>andnud</w:t>
      </w:r>
      <w:r>
        <w:t xml:space="preserve"> ilma tellija nõusolekuta</w:t>
      </w:r>
      <w:r w:rsidR="00F365F1">
        <w:t xml:space="preserve"> </w:t>
      </w:r>
      <w:r w:rsidRPr="00426190">
        <w:t>lepingu</w:t>
      </w:r>
      <w:r w:rsidR="00BA5850">
        <w:t xml:space="preserve"> või sellest</w:t>
      </w:r>
      <w:r w:rsidRPr="00426190">
        <w:t xml:space="preserve"> tulenevaid ja sellega seotud õigus</w:t>
      </w:r>
      <w:r w:rsidR="00BA5850">
        <w:t>ed</w:t>
      </w:r>
      <w:r w:rsidRPr="00426190">
        <w:t xml:space="preserve"> ja kohustus</w:t>
      </w:r>
      <w:r>
        <w:t xml:space="preserve">te </w:t>
      </w:r>
      <w:r w:rsidRPr="00426190">
        <w:t xml:space="preserve"> kolmandatele isikutele</w:t>
      </w:r>
      <w:r w:rsidR="00F365F1">
        <w:t xml:space="preserve">; </w:t>
      </w:r>
    </w:p>
    <w:p w14:paraId="79DD67D8" w14:textId="6B5BCC54" w:rsidR="007C195E" w:rsidRDefault="001122E8" w:rsidP="0053372D">
      <w:pPr>
        <w:pStyle w:val="ListParagraph"/>
        <w:numPr>
          <w:ilvl w:val="2"/>
          <w:numId w:val="7"/>
        </w:numPr>
        <w:ind w:right="1"/>
      </w:pPr>
      <w:r w:rsidRPr="007C195E">
        <w:t xml:space="preserve">ilmneb, et </w:t>
      </w:r>
      <w:r>
        <w:t>töövõtja</w:t>
      </w:r>
      <w:r w:rsidRPr="007C195E">
        <w:t xml:space="preserve"> on esitanud </w:t>
      </w:r>
      <w:r>
        <w:t>t</w:t>
      </w:r>
      <w:r w:rsidRPr="007C195E">
        <w:t xml:space="preserve">ellijale teenuse osutamise kohta valeandmeid või kui </w:t>
      </w:r>
      <w:r>
        <w:t>töövõtja</w:t>
      </w:r>
      <w:r w:rsidRPr="007C195E">
        <w:t xml:space="preserve"> ei esita õigustatud huvi korral nõutud andmeid </w:t>
      </w:r>
      <w:r>
        <w:t>t</w:t>
      </w:r>
      <w:r w:rsidRPr="007C195E">
        <w:t>ellijale;</w:t>
      </w:r>
    </w:p>
    <w:p w14:paraId="1112ADB0" w14:textId="52AACA47" w:rsidR="007C195E" w:rsidRDefault="001122E8" w:rsidP="0053372D">
      <w:pPr>
        <w:pStyle w:val="ListParagraph"/>
        <w:numPr>
          <w:ilvl w:val="2"/>
          <w:numId w:val="7"/>
        </w:numPr>
        <w:ind w:right="1"/>
      </w:pPr>
      <w:r>
        <w:t>töövõtja on</w:t>
      </w:r>
      <w:r w:rsidRPr="001122E8">
        <w:t xml:space="preserve"> teenust osutanud vähem kui 50% lepingus sätestatud mahust </w:t>
      </w:r>
      <w:r w:rsidR="00101F58">
        <w:t xml:space="preserve">   </w:t>
      </w:r>
      <w:r w:rsidRPr="001122E8">
        <w:t>vähemalt ühe kalendrikuu jooksul</w:t>
      </w:r>
      <w:r>
        <w:t>;</w:t>
      </w:r>
    </w:p>
    <w:p w14:paraId="375027D9" w14:textId="09597FBB" w:rsidR="001122E8" w:rsidRDefault="001122E8" w:rsidP="0053372D">
      <w:pPr>
        <w:pStyle w:val="ListParagraph"/>
        <w:numPr>
          <w:ilvl w:val="2"/>
          <w:numId w:val="7"/>
        </w:numPr>
        <w:ind w:right="1"/>
      </w:pPr>
      <w:r>
        <w:t>töövõtja on muutunud maksejõuetuks, tema suhtes on alustatud likvideerimis- või pankrotimenetlus;</w:t>
      </w:r>
    </w:p>
    <w:p w14:paraId="0F07C630" w14:textId="3B6FD716" w:rsidR="004F3429" w:rsidRDefault="00C970B8" w:rsidP="0053372D">
      <w:pPr>
        <w:pStyle w:val="ListParagraph"/>
        <w:numPr>
          <w:ilvl w:val="2"/>
          <w:numId w:val="7"/>
        </w:numPr>
        <w:ind w:right="1"/>
      </w:pPr>
      <w:r>
        <w:t xml:space="preserve">töövõtja </w:t>
      </w:r>
      <w:r w:rsidR="00101F58" w:rsidRPr="00101F58">
        <w:t>rikub korruptsioonivastaseid õigusakte või on rikkunud lepingus ettenähtud korruptsioonivastaseid meetmeid</w:t>
      </w:r>
      <w:r>
        <w:t>;</w:t>
      </w:r>
    </w:p>
    <w:p w14:paraId="384AD191" w14:textId="76F7DB4C" w:rsidR="004F3429" w:rsidRDefault="00101F58" w:rsidP="0053372D">
      <w:pPr>
        <w:pStyle w:val="ListParagraph"/>
        <w:numPr>
          <w:ilvl w:val="2"/>
          <w:numId w:val="7"/>
        </w:numPr>
        <w:ind w:right="1"/>
      </w:pPr>
      <w:r>
        <w:t>k</w:t>
      </w:r>
      <w:r w:rsidRPr="00101F58">
        <w:t>ui lepingu kehtivusaja jooksul ilmneb, et töövõtja ei vasta enam riigihanke alusdokumentides sätestatud vastavus- ja kvalifitseerimistingimustele ning ei ole seda puudust tellija antud mõistliku tähtaja jooksul kõrvaldanud;</w:t>
      </w:r>
    </w:p>
    <w:p w14:paraId="73ED7691" w14:textId="29A2B406" w:rsidR="004F3429" w:rsidRDefault="00F365F1" w:rsidP="0053372D">
      <w:pPr>
        <w:pStyle w:val="ListParagraph"/>
        <w:numPr>
          <w:ilvl w:val="2"/>
          <w:numId w:val="7"/>
        </w:numPr>
        <w:ind w:right="1"/>
      </w:pPr>
      <w:r>
        <w:t>muudel õigusaktides sätestatud juhtudel, kui lepingus ei ole kokku lepitud</w:t>
      </w:r>
      <w:r w:rsidR="0053372D">
        <w:t xml:space="preserve"> </w:t>
      </w:r>
      <w:r>
        <w:t>teisiti.</w:t>
      </w:r>
    </w:p>
    <w:p w14:paraId="77EA8685" w14:textId="35AD92E7" w:rsidR="004F3429" w:rsidRDefault="00274493" w:rsidP="0053372D">
      <w:pPr>
        <w:numPr>
          <w:ilvl w:val="1"/>
          <w:numId w:val="2"/>
        </w:numPr>
        <w:ind w:right="1" w:hanging="432"/>
      </w:pPr>
      <w:r w:rsidRPr="00274493">
        <w:t xml:space="preserve">Tellijal on õigus taganeda lepingust, kui töövõtjal puudub </w:t>
      </w:r>
      <w:del w:id="0" w:author="Andres Aas" w:date="2025-10-16T13:28:00Z" w16du:dateUtc="2025-10-16T10:28:00Z">
        <w:r w:rsidR="00A34F53" w:rsidDel="00EB1EAF">
          <w:delText>01.</w:delText>
        </w:r>
        <w:r w:rsidR="00215AA4" w:rsidDel="00EB1EAF">
          <w:delText xml:space="preserve"> </w:delText>
        </w:r>
        <w:r w:rsidR="00A34F53" w:rsidDel="00EB1EAF">
          <w:delText>detsembriks</w:delText>
        </w:r>
      </w:del>
      <w:ins w:id="1" w:author="Andres Aas" w:date="2025-10-16T13:28:00Z" w16du:dateUtc="2025-10-16T10:28:00Z">
        <w:r w:rsidR="00EB1EAF">
          <w:t>teenuse alguskuupäeva</w:t>
        </w:r>
      </w:ins>
      <w:ins w:id="2" w:author="Andres Aas" w:date="2025-10-16T13:29:00Z" w16du:dateUtc="2025-10-16T10:29:00Z">
        <w:r w:rsidR="00EB1EAF">
          <w:t>ks</w:t>
        </w:r>
      </w:ins>
      <w:r w:rsidR="00A34F53">
        <w:t xml:space="preserve"> </w:t>
      </w:r>
      <w:r w:rsidRPr="00274493">
        <w:t>valmisolek teenuste osutamiseks vajalikus ulatuses või kui töövõtja ei ole pidanud kinni esitatud teenuse osutamise kavast.</w:t>
      </w:r>
    </w:p>
    <w:p w14:paraId="3BD17AB7" w14:textId="5D9940AD" w:rsidR="001122E8" w:rsidRDefault="001122E8" w:rsidP="0053372D">
      <w:pPr>
        <w:numPr>
          <w:ilvl w:val="1"/>
          <w:numId w:val="2"/>
        </w:numPr>
        <w:ind w:right="1" w:hanging="432"/>
      </w:pPr>
      <w:r>
        <w:t>Kui tellija taganeb lepingust või ütleb lepingu üles töövõtjast tingitud asjaolu tõttu, kohustub töövõtja hüvitama tellijale kõik sellega kaasnevad kulud ja kahju (sh töö kallinemise, töö üleandmisega viivitamisest põhjustatud kahju</w:t>
      </w:r>
      <w:r w:rsidR="00C46354">
        <w:t>)</w:t>
      </w:r>
      <w:r>
        <w:t>.</w:t>
      </w:r>
    </w:p>
    <w:p w14:paraId="57CEBF71" w14:textId="29B90D3B" w:rsidR="00274493" w:rsidRDefault="001122E8" w:rsidP="0053372D">
      <w:pPr>
        <w:numPr>
          <w:ilvl w:val="1"/>
          <w:numId w:val="2"/>
        </w:numPr>
        <w:ind w:right="1" w:hanging="432"/>
      </w:pPr>
      <w:r>
        <w:t>Töövõtjal on õigus leping erakorraliselt lõpetada üksnes juhul, kui tellija viivitab raha tasumisega üle 30 kalendripäeva ega kõrvalda sellist rikkumist kümne kalendripäeva jooksul töövõtja sellekohase nõude saamisest.</w:t>
      </w:r>
    </w:p>
    <w:p w14:paraId="372BF20B" w14:textId="3F6E929B" w:rsidR="004F3429" w:rsidRPr="0053372D" w:rsidRDefault="00F365F1" w:rsidP="0053372D">
      <w:pPr>
        <w:numPr>
          <w:ilvl w:val="0"/>
          <w:numId w:val="2"/>
        </w:numPr>
        <w:spacing w:after="4" w:line="356" w:lineRule="auto"/>
        <w:ind w:right="3914" w:hanging="10"/>
        <w:jc w:val="left"/>
        <w:rPr>
          <w:b/>
          <w:sz w:val="24"/>
        </w:rPr>
      </w:pPr>
      <w:r w:rsidRPr="0053372D">
        <w:rPr>
          <w:b/>
          <w:sz w:val="24"/>
        </w:rPr>
        <w:t>Teadete edastamine</w:t>
      </w:r>
    </w:p>
    <w:p w14:paraId="2BF17227" w14:textId="47EC281F" w:rsidR="004F3429" w:rsidRDefault="00F365F1" w:rsidP="0053372D">
      <w:pPr>
        <w:numPr>
          <w:ilvl w:val="1"/>
          <w:numId w:val="2"/>
        </w:numPr>
        <w:ind w:right="1" w:hanging="432"/>
      </w:pPr>
      <w:r>
        <w:t xml:space="preserve">Kõik lepingu täitmisega seotud teated peavad olema esitatud eesti keeles. Teated ja informatsioon loetakse edastatuks, kui see on saadetud digitaalselt allkirjastatuna poole lepingus märgitud (e-posti) aadressil või on üle antud allkirja vastu. E-posti teel saadetud teade loetakse </w:t>
      </w:r>
      <w:proofErr w:type="spellStart"/>
      <w:r>
        <w:t>kättesaaduks</w:t>
      </w:r>
      <w:proofErr w:type="spellEnd"/>
      <w:r>
        <w:t>, kui möödunud on üks tööpäev selle teisele poolele saatmisest.</w:t>
      </w:r>
    </w:p>
    <w:p w14:paraId="68B51A0F" w14:textId="49CC0A3F" w:rsidR="004F3429" w:rsidRDefault="00F365F1" w:rsidP="0053372D">
      <w:pPr>
        <w:numPr>
          <w:ilvl w:val="1"/>
          <w:numId w:val="2"/>
        </w:numPr>
        <w:ind w:right="1" w:hanging="432"/>
      </w:pPr>
      <w:r>
        <w:t>Informatiivse teate, millel ei ole õiguslikke tagajärgi, ning korraldusliku iseloomuga või kiireloomulise teate võib edastada telefoni teel või muud sidevahendit kasutades.</w:t>
      </w:r>
    </w:p>
    <w:p w14:paraId="06B58DC4" w14:textId="25188105" w:rsidR="004F3429" w:rsidRDefault="00F365F1" w:rsidP="0053372D">
      <w:pPr>
        <w:numPr>
          <w:ilvl w:val="1"/>
          <w:numId w:val="2"/>
        </w:numPr>
        <w:ind w:right="1" w:hanging="432"/>
      </w:pPr>
      <w:r>
        <w:t>Lepingus märgitud kontaktisikute muutumisest teavitab pool teist poolt viivitamata kirjalikku taasesitamist võimaldavas vormis.</w:t>
      </w:r>
    </w:p>
    <w:p w14:paraId="7E0C4349" w14:textId="1B4F2FDE" w:rsidR="004F3429" w:rsidRPr="0053372D" w:rsidRDefault="00F365F1" w:rsidP="0053372D">
      <w:pPr>
        <w:numPr>
          <w:ilvl w:val="0"/>
          <w:numId w:val="2"/>
        </w:numPr>
        <w:spacing w:after="4" w:line="356" w:lineRule="auto"/>
        <w:ind w:right="3914" w:hanging="10"/>
        <w:jc w:val="left"/>
        <w:rPr>
          <w:b/>
          <w:sz w:val="24"/>
        </w:rPr>
      </w:pPr>
      <w:r w:rsidRPr="0053372D">
        <w:rPr>
          <w:b/>
          <w:sz w:val="24"/>
        </w:rPr>
        <w:t>Muud tingimused</w:t>
      </w:r>
    </w:p>
    <w:p w14:paraId="377E325E" w14:textId="7B85C2AD" w:rsidR="004F3429" w:rsidRDefault="00F365F1" w:rsidP="0053372D">
      <w:pPr>
        <w:numPr>
          <w:ilvl w:val="1"/>
          <w:numId w:val="2"/>
        </w:numPr>
        <w:ind w:right="1" w:hanging="432"/>
      </w:pPr>
      <w:r>
        <w:t xml:space="preserve">Leping jõustub selle allkirjastamisel. </w:t>
      </w:r>
      <w:r w:rsidR="003641D8">
        <w:t>Lepingut m</w:t>
      </w:r>
      <w:r>
        <w:t xml:space="preserve">uudetakse poolte kirjaliku kokkuleppega, mis vormistatakse lepingu lisana. </w:t>
      </w:r>
      <w:r w:rsidR="00674354">
        <w:t>L</w:t>
      </w:r>
      <w:r>
        <w:t>epingut</w:t>
      </w:r>
      <w:r w:rsidR="00674354">
        <w:t xml:space="preserve"> võib</w:t>
      </w:r>
      <w:r>
        <w:t xml:space="preserve"> muuta üksnes kooskõlas riigihangete seadusega.</w:t>
      </w:r>
    </w:p>
    <w:p w14:paraId="7F5F1AE2" w14:textId="3E9390FF" w:rsidR="004F3429" w:rsidRDefault="00F365F1" w:rsidP="0053372D">
      <w:pPr>
        <w:numPr>
          <w:ilvl w:val="1"/>
          <w:numId w:val="2"/>
        </w:numPr>
        <w:ind w:right="1" w:hanging="432"/>
      </w:pPr>
      <w:r>
        <w:t>Lepingule kohaldatakse Eesti õigust. Pooled püüavad lepingust tulenevad vaidlused ja lepingus reguleerimata küsimused lahendada läbirääkimistega. Kui see ei õnnestu, lahendatakse vaidlus Harju Maakohtus.</w:t>
      </w:r>
    </w:p>
    <w:sectPr w:rsidR="004F3429">
      <w:footerReference w:type="even" r:id="rId13"/>
      <w:footerReference w:type="default" r:id="rId14"/>
      <w:footerReference w:type="first" r:id="rId15"/>
      <w:pgSz w:w="11899" w:h="16850"/>
      <w:pgMar w:top="720" w:right="836" w:bottom="1003" w:left="1620"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E31F15" w14:textId="77777777" w:rsidR="005E04B7" w:rsidRDefault="005E04B7">
      <w:pPr>
        <w:spacing w:after="0" w:line="240" w:lineRule="auto"/>
      </w:pPr>
      <w:r>
        <w:separator/>
      </w:r>
    </w:p>
  </w:endnote>
  <w:endnote w:type="continuationSeparator" w:id="0">
    <w:p w14:paraId="56043010" w14:textId="77777777" w:rsidR="005E04B7" w:rsidRDefault="005E0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46D26" w14:textId="77777777" w:rsidR="004F3429" w:rsidRDefault="00F365F1">
    <w:pPr>
      <w:spacing w:after="0" w:line="259" w:lineRule="auto"/>
      <w:ind w:left="0" w:right="0" w:firstLine="0"/>
      <w:jc w:val="left"/>
    </w:pPr>
    <w:r>
      <w:rPr>
        <w:sz w:val="20"/>
      </w:rPr>
      <w:t xml:space="preserve"> </w:t>
    </w:r>
    <w:r>
      <w:fldChar w:fldCharType="begin"/>
    </w:r>
    <w:r>
      <w:instrText xml:space="preserve"> PAGE   \* MERGEFORMAT </w:instrText>
    </w:r>
    <w:r>
      <w:fldChar w:fldCharType="separate"/>
    </w:r>
    <w:r>
      <w:rPr>
        <w:b/>
        <w:color w:val="7E7E7E"/>
        <w:sz w:val="16"/>
      </w:rPr>
      <w:t>2</w:t>
    </w:r>
    <w:r>
      <w:rPr>
        <w:b/>
        <w:color w:val="7E7E7E"/>
        <w:sz w:val="16"/>
      </w:rPr>
      <w:fldChar w:fldCharType="end"/>
    </w:r>
    <w:r>
      <w:rPr>
        <w:b/>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172F5" w14:textId="77777777" w:rsidR="004F3429" w:rsidRDefault="00F365F1">
    <w:pPr>
      <w:spacing w:after="0" w:line="259" w:lineRule="auto"/>
      <w:ind w:left="0" w:right="0" w:firstLine="0"/>
      <w:jc w:val="left"/>
    </w:pPr>
    <w:r>
      <w:rPr>
        <w:sz w:val="20"/>
      </w:rPr>
      <w:t xml:space="preserve"> </w:t>
    </w:r>
    <w:r>
      <w:fldChar w:fldCharType="begin"/>
    </w:r>
    <w:r>
      <w:instrText xml:space="preserve"> PAGE   \* MERGEFORMAT </w:instrText>
    </w:r>
    <w:r>
      <w:fldChar w:fldCharType="separate"/>
    </w:r>
    <w:r>
      <w:rPr>
        <w:b/>
        <w:color w:val="7E7E7E"/>
        <w:sz w:val="16"/>
      </w:rPr>
      <w:t>2</w:t>
    </w:r>
    <w:r>
      <w:rPr>
        <w:b/>
        <w:color w:val="7E7E7E"/>
        <w:sz w:val="16"/>
      </w:rPr>
      <w:fldChar w:fldCharType="end"/>
    </w:r>
    <w:r>
      <w:rPr>
        <w:b/>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7A54" w14:textId="77777777" w:rsidR="004F3429" w:rsidRDefault="004F3429">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0A904" w14:textId="77777777" w:rsidR="005E04B7" w:rsidRDefault="005E04B7">
      <w:pPr>
        <w:spacing w:after="0" w:line="240" w:lineRule="auto"/>
      </w:pPr>
      <w:r>
        <w:separator/>
      </w:r>
    </w:p>
  </w:footnote>
  <w:footnote w:type="continuationSeparator" w:id="0">
    <w:p w14:paraId="525414C6" w14:textId="77777777" w:rsidR="005E04B7" w:rsidRDefault="005E04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94698C"/>
    <w:multiLevelType w:val="multilevel"/>
    <w:tmpl w:val="E6B2C1B6"/>
    <w:lvl w:ilvl="0">
      <w:start w:val="1"/>
      <w:numFmt w:val="decimal"/>
      <w:lvlText w:val="%1."/>
      <w:lvlJc w:val="left"/>
      <w:pPr>
        <w:ind w:left="855" w:hanging="360"/>
      </w:pPr>
      <w:rPr>
        <w:rFonts w:hint="default"/>
        <w:b/>
        <w:sz w:val="24"/>
      </w:rPr>
    </w:lvl>
    <w:lvl w:ilvl="1">
      <w:start w:val="1"/>
      <w:numFmt w:val="decimal"/>
      <w:isLgl/>
      <w:lvlText w:val="%1.%2"/>
      <w:lvlJc w:val="left"/>
      <w:pPr>
        <w:ind w:left="1215" w:hanging="360"/>
      </w:pPr>
      <w:rPr>
        <w:rFonts w:hint="default"/>
      </w:rPr>
    </w:lvl>
    <w:lvl w:ilvl="2">
      <w:start w:val="1"/>
      <w:numFmt w:val="decimal"/>
      <w:isLgl/>
      <w:lvlText w:val="%1.%2.%3"/>
      <w:lvlJc w:val="left"/>
      <w:pPr>
        <w:ind w:left="1935" w:hanging="720"/>
      </w:pPr>
      <w:rPr>
        <w:rFonts w:hint="default"/>
      </w:rPr>
    </w:lvl>
    <w:lvl w:ilvl="3">
      <w:start w:val="1"/>
      <w:numFmt w:val="decimal"/>
      <w:isLgl/>
      <w:lvlText w:val="%1.%2.%3.%4"/>
      <w:lvlJc w:val="left"/>
      <w:pPr>
        <w:ind w:left="2295" w:hanging="720"/>
      </w:pPr>
      <w:rPr>
        <w:rFonts w:hint="default"/>
      </w:rPr>
    </w:lvl>
    <w:lvl w:ilvl="4">
      <w:start w:val="1"/>
      <w:numFmt w:val="decimal"/>
      <w:isLgl/>
      <w:lvlText w:val="%1.%2.%3.%4.%5"/>
      <w:lvlJc w:val="left"/>
      <w:pPr>
        <w:ind w:left="3015"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095" w:hanging="1440"/>
      </w:pPr>
      <w:rPr>
        <w:rFonts w:hint="default"/>
      </w:rPr>
    </w:lvl>
    <w:lvl w:ilvl="7">
      <w:start w:val="1"/>
      <w:numFmt w:val="decimal"/>
      <w:isLgl/>
      <w:lvlText w:val="%1.%2.%3.%4.%5.%6.%7.%8"/>
      <w:lvlJc w:val="left"/>
      <w:pPr>
        <w:ind w:left="4455" w:hanging="1440"/>
      </w:pPr>
      <w:rPr>
        <w:rFonts w:hint="default"/>
      </w:rPr>
    </w:lvl>
    <w:lvl w:ilvl="8">
      <w:start w:val="1"/>
      <w:numFmt w:val="decimal"/>
      <w:isLgl/>
      <w:lvlText w:val="%1.%2.%3.%4.%5.%6.%7.%8.%9"/>
      <w:lvlJc w:val="left"/>
      <w:pPr>
        <w:ind w:left="5175" w:hanging="1800"/>
      </w:pPr>
      <w:rPr>
        <w:rFonts w:hint="default"/>
      </w:rPr>
    </w:lvl>
  </w:abstractNum>
  <w:abstractNum w:abstractNumId="1" w15:restartNumberingAfterBreak="0">
    <w:nsid w:val="26705206"/>
    <w:multiLevelType w:val="multilevel"/>
    <w:tmpl w:val="C89ED8D8"/>
    <w:lvl w:ilvl="0">
      <w:start w:val="10"/>
      <w:numFmt w:val="decimal"/>
      <w:lvlText w:val="%1."/>
      <w:lvlJc w:val="left"/>
      <w:pPr>
        <w:ind w:left="660" w:hanging="660"/>
      </w:pPr>
      <w:rPr>
        <w:rFonts w:hint="default"/>
      </w:rPr>
    </w:lvl>
    <w:lvl w:ilvl="1">
      <w:start w:val="1"/>
      <w:numFmt w:val="decimal"/>
      <w:lvlText w:val="%1.%2."/>
      <w:lvlJc w:val="left"/>
      <w:pPr>
        <w:ind w:left="1177" w:hanging="720"/>
      </w:pPr>
      <w:rPr>
        <w:rFonts w:hint="default"/>
      </w:rPr>
    </w:lvl>
    <w:lvl w:ilvl="2">
      <w:start w:val="1"/>
      <w:numFmt w:val="decimal"/>
      <w:lvlText w:val="%1.%2.%3."/>
      <w:lvlJc w:val="left"/>
      <w:pPr>
        <w:ind w:left="1634" w:hanging="720"/>
      </w:pPr>
      <w:rPr>
        <w:rFonts w:hint="default"/>
      </w:rPr>
    </w:lvl>
    <w:lvl w:ilvl="3">
      <w:start w:val="1"/>
      <w:numFmt w:val="decimal"/>
      <w:lvlText w:val="%1.%2.%3.%4."/>
      <w:lvlJc w:val="left"/>
      <w:pPr>
        <w:ind w:left="2451" w:hanging="1080"/>
      </w:pPr>
      <w:rPr>
        <w:rFonts w:hint="default"/>
      </w:rPr>
    </w:lvl>
    <w:lvl w:ilvl="4">
      <w:start w:val="1"/>
      <w:numFmt w:val="decimal"/>
      <w:lvlText w:val="%1.%2.%3.%4.%5."/>
      <w:lvlJc w:val="left"/>
      <w:pPr>
        <w:ind w:left="2908" w:hanging="1080"/>
      </w:pPr>
      <w:rPr>
        <w:rFonts w:hint="default"/>
      </w:rPr>
    </w:lvl>
    <w:lvl w:ilvl="5">
      <w:start w:val="1"/>
      <w:numFmt w:val="decimal"/>
      <w:lvlText w:val="%1.%2.%3.%4.%5.%6."/>
      <w:lvlJc w:val="left"/>
      <w:pPr>
        <w:ind w:left="3725" w:hanging="1440"/>
      </w:pPr>
      <w:rPr>
        <w:rFonts w:hint="default"/>
      </w:rPr>
    </w:lvl>
    <w:lvl w:ilvl="6">
      <w:start w:val="1"/>
      <w:numFmt w:val="decimal"/>
      <w:lvlText w:val="%1.%2.%3.%4.%5.%6.%7."/>
      <w:lvlJc w:val="left"/>
      <w:pPr>
        <w:ind w:left="4182" w:hanging="1440"/>
      </w:pPr>
      <w:rPr>
        <w:rFonts w:hint="default"/>
      </w:rPr>
    </w:lvl>
    <w:lvl w:ilvl="7">
      <w:start w:val="1"/>
      <w:numFmt w:val="decimal"/>
      <w:lvlText w:val="%1.%2.%3.%4.%5.%6.%7.%8."/>
      <w:lvlJc w:val="left"/>
      <w:pPr>
        <w:ind w:left="4999" w:hanging="1800"/>
      </w:pPr>
      <w:rPr>
        <w:rFonts w:hint="default"/>
      </w:rPr>
    </w:lvl>
    <w:lvl w:ilvl="8">
      <w:start w:val="1"/>
      <w:numFmt w:val="decimal"/>
      <w:lvlText w:val="%1.%2.%3.%4.%5.%6.%7.%8.%9."/>
      <w:lvlJc w:val="left"/>
      <w:pPr>
        <w:ind w:left="5456" w:hanging="1800"/>
      </w:pPr>
      <w:rPr>
        <w:rFonts w:hint="default"/>
      </w:rPr>
    </w:lvl>
  </w:abstractNum>
  <w:abstractNum w:abstractNumId="2" w15:restartNumberingAfterBreak="0">
    <w:nsid w:val="2D66618A"/>
    <w:multiLevelType w:val="multilevel"/>
    <w:tmpl w:val="4BECF556"/>
    <w:lvl w:ilvl="0">
      <w:start w:val="4"/>
      <w:numFmt w:val="decimal"/>
      <w:lvlText w:val="%1"/>
      <w:lvlJc w:val="left"/>
      <w:pPr>
        <w:ind w:left="360" w:hanging="360"/>
      </w:pPr>
      <w:rPr>
        <w:rFonts w:hint="default"/>
      </w:rPr>
    </w:lvl>
    <w:lvl w:ilvl="1">
      <w:start w:val="1"/>
      <w:numFmt w:val="decimal"/>
      <w:lvlText w:val="%1.%2"/>
      <w:lvlJc w:val="left"/>
      <w:pPr>
        <w:ind w:left="497" w:hanging="360"/>
      </w:pPr>
      <w:rPr>
        <w:rFonts w:hint="default"/>
      </w:rPr>
    </w:lvl>
    <w:lvl w:ilvl="2">
      <w:start w:val="1"/>
      <w:numFmt w:val="decimal"/>
      <w:lvlText w:val="%1.%2.%3"/>
      <w:lvlJc w:val="left"/>
      <w:pPr>
        <w:ind w:left="994" w:hanging="720"/>
      </w:pPr>
      <w:rPr>
        <w:rFonts w:hint="default"/>
      </w:rPr>
    </w:lvl>
    <w:lvl w:ilvl="3">
      <w:start w:val="1"/>
      <w:numFmt w:val="decimal"/>
      <w:lvlText w:val="%1.%2.%3.%4"/>
      <w:lvlJc w:val="left"/>
      <w:pPr>
        <w:ind w:left="1491" w:hanging="1080"/>
      </w:pPr>
      <w:rPr>
        <w:rFonts w:hint="default"/>
      </w:rPr>
    </w:lvl>
    <w:lvl w:ilvl="4">
      <w:start w:val="1"/>
      <w:numFmt w:val="decimal"/>
      <w:lvlText w:val="%1.%2.%3.%4.%5"/>
      <w:lvlJc w:val="left"/>
      <w:pPr>
        <w:ind w:left="1628" w:hanging="1080"/>
      </w:pPr>
      <w:rPr>
        <w:rFonts w:hint="default"/>
      </w:rPr>
    </w:lvl>
    <w:lvl w:ilvl="5">
      <w:start w:val="1"/>
      <w:numFmt w:val="decimal"/>
      <w:lvlText w:val="%1.%2.%3.%4.%5.%6"/>
      <w:lvlJc w:val="left"/>
      <w:pPr>
        <w:ind w:left="2125" w:hanging="1440"/>
      </w:pPr>
      <w:rPr>
        <w:rFonts w:hint="default"/>
      </w:rPr>
    </w:lvl>
    <w:lvl w:ilvl="6">
      <w:start w:val="1"/>
      <w:numFmt w:val="decimal"/>
      <w:lvlText w:val="%1.%2.%3.%4.%5.%6.%7"/>
      <w:lvlJc w:val="left"/>
      <w:pPr>
        <w:ind w:left="2262" w:hanging="1440"/>
      </w:pPr>
      <w:rPr>
        <w:rFonts w:hint="default"/>
      </w:rPr>
    </w:lvl>
    <w:lvl w:ilvl="7">
      <w:start w:val="1"/>
      <w:numFmt w:val="decimal"/>
      <w:lvlText w:val="%1.%2.%3.%4.%5.%6.%7.%8"/>
      <w:lvlJc w:val="left"/>
      <w:pPr>
        <w:ind w:left="2759" w:hanging="1800"/>
      </w:pPr>
      <w:rPr>
        <w:rFonts w:hint="default"/>
      </w:rPr>
    </w:lvl>
    <w:lvl w:ilvl="8">
      <w:start w:val="1"/>
      <w:numFmt w:val="decimal"/>
      <w:lvlText w:val="%1.%2.%3.%4.%5.%6.%7.%8.%9"/>
      <w:lvlJc w:val="left"/>
      <w:pPr>
        <w:ind w:left="2896" w:hanging="1800"/>
      </w:pPr>
      <w:rPr>
        <w:rFonts w:hint="default"/>
      </w:rPr>
    </w:lvl>
  </w:abstractNum>
  <w:abstractNum w:abstractNumId="3" w15:restartNumberingAfterBreak="0">
    <w:nsid w:val="3DE65C57"/>
    <w:multiLevelType w:val="hybridMultilevel"/>
    <w:tmpl w:val="82A0D07A"/>
    <w:lvl w:ilvl="0" w:tplc="0425000F">
      <w:start w:val="1"/>
      <w:numFmt w:val="decimal"/>
      <w:lvlText w:val="%1."/>
      <w:lvlJc w:val="left"/>
      <w:pPr>
        <w:ind w:left="1202" w:hanging="360"/>
      </w:pPr>
    </w:lvl>
    <w:lvl w:ilvl="1" w:tplc="04250019" w:tentative="1">
      <w:start w:val="1"/>
      <w:numFmt w:val="lowerLetter"/>
      <w:lvlText w:val="%2."/>
      <w:lvlJc w:val="left"/>
      <w:pPr>
        <w:ind w:left="1922" w:hanging="360"/>
      </w:pPr>
    </w:lvl>
    <w:lvl w:ilvl="2" w:tplc="0425001B" w:tentative="1">
      <w:start w:val="1"/>
      <w:numFmt w:val="lowerRoman"/>
      <w:lvlText w:val="%3."/>
      <w:lvlJc w:val="right"/>
      <w:pPr>
        <w:ind w:left="2642" w:hanging="180"/>
      </w:pPr>
    </w:lvl>
    <w:lvl w:ilvl="3" w:tplc="0425000F" w:tentative="1">
      <w:start w:val="1"/>
      <w:numFmt w:val="decimal"/>
      <w:lvlText w:val="%4."/>
      <w:lvlJc w:val="left"/>
      <w:pPr>
        <w:ind w:left="3362" w:hanging="360"/>
      </w:pPr>
    </w:lvl>
    <w:lvl w:ilvl="4" w:tplc="04250019" w:tentative="1">
      <w:start w:val="1"/>
      <w:numFmt w:val="lowerLetter"/>
      <w:lvlText w:val="%5."/>
      <w:lvlJc w:val="left"/>
      <w:pPr>
        <w:ind w:left="4082" w:hanging="360"/>
      </w:pPr>
    </w:lvl>
    <w:lvl w:ilvl="5" w:tplc="0425001B" w:tentative="1">
      <w:start w:val="1"/>
      <w:numFmt w:val="lowerRoman"/>
      <w:lvlText w:val="%6."/>
      <w:lvlJc w:val="right"/>
      <w:pPr>
        <w:ind w:left="4802" w:hanging="180"/>
      </w:pPr>
    </w:lvl>
    <w:lvl w:ilvl="6" w:tplc="0425000F" w:tentative="1">
      <w:start w:val="1"/>
      <w:numFmt w:val="decimal"/>
      <w:lvlText w:val="%7."/>
      <w:lvlJc w:val="left"/>
      <w:pPr>
        <w:ind w:left="5522" w:hanging="360"/>
      </w:pPr>
    </w:lvl>
    <w:lvl w:ilvl="7" w:tplc="04250019" w:tentative="1">
      <w:start w:val="1"/>
      <w:numFmt w:val="lowerLetter"/>
      <w:lvlText w:val="%8."/>
      <w:lvlJc w:val="left"/>
      <w:pPr>
        <w:ind w:left="6242" w:hanging="360"/>
      </w:pPr>
    </w:lvl>
    <w:lvl w:ilvl="8" w:tplc="0425001B" w:tentative="1">
      <w:start w:val="1"/>
      <w:numFmt w:val="lowerRoman"/>
      <w:lvlText w:val="%9."/>
      <w:lvlJc w:val="right"/>
      <w:pPr>
        <w:ind w:left="6962" w:hanging="180"/>
      </w:pPr>
    </w:lvl>
  </w:abstractNum>
  <w:abstractNum w:abstractNumId="4" w15:restartNumberingAfterBreak="0">
    <w:nsid w:val="409D7C48"/>
    <w:multiLevelType w:val="hybridMultilevel"/>
    <w:tmpl w:val="5DA024B0"/>
    <w:lvl w:ilvl="0" w:tplc="EA52F17E">
      <w:start w:val="1"/>
      <w:numFmt w:val="decimal"/>
      <w:lvlText w:val="%1."/>
      <w:lvlJc w:val="left"/>
      <w:pPr>
        <w:ind w:left="494"/>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03D67C4A">
      <w:start w:val="1"/>
      <w:numFmt w:val="lowerLetter"/>
      <w:lvlText w:val="%2"/>
      <w:lvlJc w:val="left"/>
      <w:pPr>
        <w:ind w:left="121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0CEA4AA">
      <w:start w:val="1"/>
      <w:numFmt w:val="lowerRoman"/>
      <w:lvlText w:val="%3"/>
      <w:lvlJc w:val="left"/>
      <w:pPr>
        <w:ind w:left="19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AFD64390">
      <w:start w:val="1"/>
      <w:numFmt w:val="decimal"/>
      <w:lvlText w:val="%4"/>
      <w:lvlJc w:val="left"/>
      <w:pPr>
        <w:ind w:left="265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49C2E796">
      <w:start w:val="1"/>
      <w:numFmt w:val="lowerLetter"/>
      <w:lvlText w:val="%5"/>
      <w:lvlJc w:val="left"/>
      <w:pPr>
        <w:ind w:left="337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E76005FC">
      <w:start w:val="1"/>
      <w:numFmt w:val="lowerRoman"/>
      <w:lvlText w:val="%6"/>
      <w:lvlJc w:val="left"/>
      <w:pPr>
        <w:ind w:left="409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E06E654E">
      <w:start w:val="1"/>
      <w:numFmt w:val="decimal"/>
      <w:lvlText w:val="%7"/>
      <w:lvlJc w:val="left"/>
      <w:pPr>
        <w:ind w:left="481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B74C5850">
      <w:start w:val="1"/>
      <w:numFmt w:val="lowerLetter"/>
      <w:lvlText w:val="%8"/>
      <w:lvlJc w:val="left"/>
      <w:pPr>
        <w:ind w:left="553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503C6002">
      <w:start w:val="1"/>
      <w:numFmt w:val="lowerRoman"/>
      <w:lvlText w:val="%9"/>
      <w:lvlJc w:val="left"/>
      <w:pPr>
        <w:ind w:left="625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5E9D706E"/>
    <w:multiLevelType w:val="multilevel"/>
    <w:tmpl w:val="F2229ABC"/>
    <w:lvl w:ilvl="0">
      <w:start w:val="10"/>
      <w:numFmt w:val="decimal"/>
      <w:lvlText w:val="%1."/>
      <w:lvlJc w:val="left"/>
      <w:pPr>
        <w:ind w:left="497"/>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2"/>
      <w:numFmt w:val="decimal"/>
      <w:lvlText w:val="%1.%2."/>
      <w:lvlJc w:val="left"/>
      <w:pPr>
        <w:ind w:left="9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F287633"/>
    <w:multiLevelType w:val="multilevel"/>
    <w:tmpl w:val="C7BE3EBC"/>
    <w:lvl w:ilvl="0">
      <w:start w:val="3"/>
      <w:numFmt w:val="decimal"/>
      <w:lvlText w:val="%1."/>
      <w:lvlJc w:val="left"/>
      <w:pPr>
        <w:ind w:left="132"/>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16cid:durableId="1047265866">
    <w:abstractNumId w:val="4"/>
  </w:num>
  <w:num w:numId="2" w16cid:durableId="1643343196">
    <w:abstractNumId w:val="6"/>
  </w:num>
  <w:num w:numId="3" w16cid:durableId="828593239">
    <w:abstractNumId w:val="5"/>
  </w:num>
  <w:num w:numId="4" w16cid:durableId="865828707">
    <w:abstractNumId w:val="3"/>
  </w:num>
  <w:num w:numId="5" w16cid:durableId="792746841">
    <w:abstractNumId w:val="0"/>
  </w:num>
  <w:num w:numId="6" w16cid:durableId="1260141178">
    <w:abstractNumId w:val="2"/>
  </w:num>
  <w:num w:numId="7" w16cid:durableId="73802176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dres Aas">
    <w15:presenceInfo w15:providerId="AD" w15:userId="S::Andres.Aas@tallinnlv.ee::02f794da-68c2-42ed-a0ff-13073a366d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429"/>
    <w:rsid w:val="00005FAB"/>
    <w:rsid w:val="000066BC"/>
    <w:rsid w:val="0005077D"/>
    <w:rsid w:val="000869B0"/>
    <w:rsid w:val="000E6185"/>
    <w:rsid w:val="00101F58"/>
    <w:rsid w:val="001122E8"/>
    <w:rsid w:val="001268B4"/>
    <w:rsid w:val="00147628"/>
    <w:rsid w:val="001764CB"/>
    <w:rsid w:val="00186ED8"/>
    <w:rsid w:val="00203F56"/>
    <w:rsid w:val="00215AA4"/>
    <w:rsid w:val="00246EE3"/>
    <w:rsid w:val="00274493"/>
    <w:rsid w:val="00276E4D"/>
    <w:rsid w:val="00277204"/>
    <w:rsid w:val="002869EB"/>
    <w:rsid w:val="002C2F23"/>
    <w:rsid w:val="002C59FF"/>
    <w:rsid w:val="002F7B39"/>
    <w:rsid w:val="00316072"/>
    <w:rsid w:val="003541AC"/>
    <w:rsid w:val="003628DB"/>
    <w:rsid w:val="003641D8"/>
    <w:rsid w:val="00385EA0"/>
    <w:rsid w:val="0039010A"/>
    <w:rsid w:val="003F0551"/>
    <w:rsid w:val="003F3C00"/>
    <w:rsid w:val="00426190"/>
    <w:rsid w:val="0043544C"/>
    <w:rsid w:val="0043764C"/>
    <w:rsid w:val="004620F3"/>
    <w:rsid w:val="004F3429"/>
    <w:rsid w:val="005063EC"/>
    <w:rsid w:val="0053372D"/>
    <w:rsid w:val="005960C6"/>
    <w:rsid w:val="005A54A7"/>
    <w:rsid w:val="005E04B7"/>
    <w:rsid w:val="0064156E"/>
    <w:rsid w:val="00674354"/>
    <w:rsid w:val="006F50EC"/>
    <w:rsid w:val="00750321"/>
    <w:rsid w:val="00775325"/>
    <w:rsid w:val="00775934"/>
    <w:rsid w:val="007C195E"/>
    <w:rsid w:val="00843A34"/>
    <w:rsid w:val="008536C6"/>
    <w:rsid w:val="008721FA"/>
    <w:rsid w:val="008A1B44"/>
    <w:rsid w:val="008F2FAC"/>
    <w:rsid w:val="00914A91"/>
    <w:rsid w:val="009153F2"/>
    <w:rsid w:val="009178FE"/>
    <w:rsid w:val="0094547D"/>
    <w:rsid w:val="009634A7"/>
    <w:rsid w:val="00993691"/>
    <w:rsid w:val="009C546E"/>
    <w:rsid w:val="009D510B"/>
    <w:rsid w:val="00A1438A"/>
    <w:rsid w:val="00A34F53"/>
    <w:rsid w:val="00A54CA8"/>
    <w:rsid w:val="00A569BC"/>
    <w:rsid w:val="00A80738"/>
    <w:rsid w:val="00AB1783"/>
    <w:rsid w:val="00B34E36"/>
    <w:rsid w:val="00B73394"/>
    <w:rsid w:val="00BA432C"/>
    <w:rsid w:val="00BA4492"/>
    <w:rsid w:val="00BA5850"/>
    <w:rsid w:val="00BD1542"/>
    <w:rsid w:val="00C46354"/>
    <w:rsid w:val="00C61912"/>
    <w:rsid w:val="00C8408C"/>
    <w:rsid w:val="00C970B8"/>
    <w:rsid w:val="00CD6104"/>
    <w:rsid w:val="00D6006B"/>
    <w:rsid w:val="00D8508C"/>
    <w:rsid w:val="00DF0FD3"/>
    <w:rsid w:val="00E11E00"/>
    <w:rsid w:val="00E32DBA"/>
    <w:rsid w:val="00E87DF9"/>
    <w:rsid w:val="00EB1EAF"/>
    <w:rsid w:val="00EC4719"/>
    <w:rsid w:val="00F03007"/>
    <w:rsid w:val="00F107A2"/>
    <w:rsid w:val="00F365F1"/>
    <w:rsid w:val="00FC18C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5A777"/>
  <w15:docId w15:val="{506C7258-D54D-48CF-9A18-BC90A7583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190"/>
    <w:pPr>
      <w:spacing w:after="145" w:line="249" w:lineRule="auto"/>
      <w:ind w:left="577" w:right="2" w:hanging="440"/>
      <w:jc w:val="both"/>
    </w:pPr>
    <w:rPr>
      <w:rFonts w:ascii="Arial" w:eastAsia="Arial" w:hAnsi="Arial" w:cs="Arial"/>
      <w:color w:val="000000"/>
      <w:sz w:val="22"/>
    </w:rPr>
  </w:style>
  <w:style w:type="paragraph" w:styleId="Heading1">
    <w:name w:val="heading 1"/>
    <w:next w:val="Normal"/>
    <w:link w:val="Heading1Char"/>
    <w:uiPriority w:val="9"/>
    <w:qFormat/>
    <w:pPr>
      <w:keepNext/>
      <w:keepLines/>
      <w:spacing w:after="113" w:line="259" w:lineRule="auto"/>
      <w:ind w:left="147" w:hanging="10"/>
      <w:outlineLvl w:val="0"/>
    </w:pPr>
    <w:rPr>
      <w:rFonts w:ascii="Arial" w:eastAsia="Arial" w:hAnsi="Arial" w:cs="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paragraph" w:styleId="ListParagraph">
    <w:name w:val="List Paragraph"/>
    <w:basedOn w:val="Normal"/>
    <w:uiPriority w:val="34"/>
    <w:qFormat/>
    <w:rsid w:val="009178FE"/>
    <w:pPr>
      <w:ind w:left="720"/>
      <w:contextualSpacing/>
    </w:pPr>
  </w:style>
  <w:style w:type="paragraph" w:styleId="Revision">
    <w:name w:val="Revision"/>
    <w:hidden/>
    <w:uiPriority w:val="99"/>
    <w:semiHidden/>
    <w:rsid w:val="008536C6"/>
    <w:pPr>
      <w:spacing w:after="0" w:line="240" w:lineRule="auto"/>
    </w:pPr>
    <w:rPr>
      <w:rFonts w:ascii="Arial" w:eastAsia="Arial" w:hAnsi="Arial" w:cs="Arial"/>
      <w:color w:val="000000"/>
      <w:sz w:val="22"/>
    </w:rPr>
  </w:style>
  <w:style w:type="character" w:styleId="CommentReference">
    <w:name w:val="annotation reference"/>
    <w:basedOn w:val="DefaultParagraphFont"/>
    <w:uiPriority w:val="99"/>
    <w:semiHidden/>
    <w:unhideWhenUsed/>
    <w:rsid w:val="00B73394"/>
    <w:rPr>
      <w:sz w:val="16"/>
      <w:szCs w:val="16"/>
    </w:rPr>
  </w:style>
  <w:style w:type="paragraph" w:styleId="CommentText">
    <w:name w:val="annotation text"/>
    <w:basedOn w:val="Normal"/>
    <w:link w:val="CommentTextChar"/>
    <w:uiPriority w:val="99"/>
    <w:unhideWhenUsed/>
    <w:rsid w:val="00B73394"/>
    <w:pPr>
      <w:spacing w:line="240" w:lineRule="auto"/>
    </w:pPr>
    <w:rPr>
      <w:sz w:val="20"/>
      <w:szCs w:val="20"/>
    </w:rPr>
  </w:style>
  <w:style w:type="character" w:customStyle="1" w:styleId="CommentTextChar">
    <w:name w:val="Comment Text Char"/>
    <w:basedOn w:val="DefaultParagraphFont"/>
    <w:link w:val="CommentText"/>
    <w:uiPriority w:val="99"/>
    <w:rsid w:val="00B73394"/>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B73394"/>
    <w:rPr>
      <w:b/>
      <w:bCs/>
    </w:rPr>
  </w:style>
  <w:style w:type="character" w:customStyle="1" w:styleId="CommentSubjectChar">
    <w:name w:val="Comment Subject Char"/>
    <w:basedOn w:val="CommentTextChar"/>
    <w:link w:val="CommentSubject"/>
    <w:uiPriority w:val="99"/>
    <w:semiHidden/>
    <w:rsid w:val="00B73394"/>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2516</Words>
  <Characters>14597</Characters>
  <Application>Microsoft Office Word</Application>
  <DocSecurity>4</DocSecurity>
  <Lines>121</Lines>
  <Paragraphs>34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Tallinna Strateegikeskus</Company>
  <LinksUpToDate>false</LinksUpToDate>
  <CharactersWithSpaces>17079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Airi Männik</dc:creator>
  <cp:keywords/>
  <cp:lastModifiedBy>Andres Aas</cp:lastModifiedBy>
  <cp:revision>2</cp:revision>
  <dcterms:created xsi:type="dcterms:W3CDTF">2025-10-16T11:03:00Z</dcterms:created>
  <dcterms:modified xsi:type="dcterms:W3CDTF">2025-10-16T11:03:00Z</dcterms:modified>
</cp:coreProperties>
</file>